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4903E" w14:textId="5293FC2B" w:rsidR="009352AB" w:rsidRPr="009352AB" w:rsidRDefault="00DE68AD" w:rsidP="009352AB">
      <w:pPr>
        <w:shd w:val="clear" w:color="auto" w:fill="FCFCFC"/>
        <w:spacing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404040"/>
          <w:kern w:val="36"/>
          <w:sz w:val="42"/>
          <w:szCs w:val="42"/>
        </w:rPr>
      </w:pPr>
      <w:proofErr w:type="spellStart"/>
      <w:r>
        <w:rPr>
          <w:rFonts w:ascii="Georgia" w:eastAsia="Times New Roman" w:hAnsi="Georgia" w:cs="Times New Roman"/>
          <w:b/>
          <w:bCs/>
          <w:color w:val="404040"/>
          <w:kern w:val="36"/>
          <w:sz w:val="42"/>
          <w:szCs w:val="42"/>
        </w:rPr>
        <w:t>hip</w:t>
      </w:r>
      <w:r w:rsidR="009352AB" w:rsidRPr="009352AB">
        <w:rPr>
          <w:rFonts w:ascii="Georgia" w:eastAsia="Times New Roman" w:hAnsi="Georgia" w:cs="Times New Roman"/>
          <w:b/>
          <w:bCs/>
          <w:color w:val="404040"/>
          <w:kern w:val="36"/>
          <w:sz w:val="42"/>
          <w:szCs w:val="42"/>
        </w:rPr>
        <w:t>SPARSELt</w:t>
      </w:r>
      <w:proofErr w:type="spellEnd"/>
      <w:r w:rsidR="009352AB" w:rsidRPr="009352AB">
        <w:rPr>
          <w:rFonts w:ascii="Georgia" w:eastAsia="Times New Roman" w:hAnsi="Georgia" w:cs="Times New Roman"/>
          <w:b/>
          <w:bCs/>
          <w:color w:val="404040"/>
          <w:kern w:val="36"/>
          <w:sz w:val="42"/>
          <w:szCs w:val="42"/>
        </w:rPr>
        <w:t xml:space="preserve"> Data Types</w:t>
      </w:r>
    </w:p>
    <w:p w14:paraId="556E9807" w14:textId="5B078399" w:rsidR="009352AB" w:rsidRPr="009352AB" w:rsidRDefault="009352AB" w:rsidP="009352AB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404040"/>
          <w:sz w:val="36"/>
          <w:szCs w:val="36"/>
        </w:rPr>
      </w:pPr>
      <w:r w:rsidRPr="009352AB">
        <w:rPr>
          <w:rFonts w:ascii="Georgia" w:eastAsia="Times New Roman" w:hAnsi="Georgia" w:cs="Times New Roman"/>
          <w:b/>
          <w:bCs/>
          <w:color w:val="404040"/>
          <w:sz w:val="36"/>
          <w:szCs w:val="36"/>
        </w:rPr>
        <w:t>Data Structures</w:t>
      </w:r>
    </w:p>
    <w:p w14:paraId="0ECB27E7" w14:textId="3A6F226F" w:rsidR="009352AB" w:rsidRPr="009352AB" w:rsidRDefault="007E5266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hipsparseLtHandle_t</w:t>
      </w:r>
      <w:proofErr w:type="spellEnd"/>
    </w:p>
    <w:p w14:paraId="22C676DA" w14:textId="5205D6E2" w:rsidR="009352AB" w:rsidRPr="009352AB" w:rsidRDefault="009352AB" w:rsidP="009352AB">
      <w:pPr>
        <w:shd w:val="clear" w:color="auto" w:fill="FCFCFC"/>
        <w:spacing w:after="0"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 xml:space="preserve">The structure holds the </w:t>
      </w:r>
      <w:proofErr w:type="spellStart"/>
      <w:r w:rsidR="00DE68AD">
        <w:rPr>
          <w:rFonts w:ascii="Lato" w:eastAsia="Times New Roman" w:hAnsi="Lato" w:cs="Times New Roman"/>
          <w:color w:val="404040"/>
          <w:sz w:val="24"/>
          <w:szCs w:val="24"/>
        </w:rPr>
        <w:t>hipSPARSELt</w:t>
      </w:r>
      <w:proofErr w:type="spellEnd"/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 xml:space="preserve"> library context (device properties, system information, etc.).</w:t>
      </w:r>
    </w:p>
    <w:p w14:paraId="32CA49EF" w14:textId="1AD76FF0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handle must be initialized and destroyed with </w:t>
      </w:r>
      <w:proofErr w:type="spellStart"/>
      <w:proofErr w:type="gramStart"/>
      <w:r w:rsidR="007E5266">
        <w:rPr>
          <w:rFonts w:ascii="Lato" w:eastAsia="Times New Roman" w:hAnsi="Lato" w:cs="Times New Roman"/>
          <w:color w:val="76B900"/>
          <w:sz w:val="24"/>
          <w:szCs w:val="24"/>
        </w:rPr>
        <w:t>hipsparseLtInit</w:t>
      </w:r>
      <w:proofErr w:type="spell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</w:t>
      </w:r>
      <w:proofErr w:type="gram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and </w:t>
      </w:r>
      <w:proofErr w:type="spellStart"/>
      <w:r w:rsidR="007E5266">
        <w:rPr>
          <w:rFonts w:ascii="Lato" w:eastAsia="Times New Roman" w:hAnsi="Lato" w:cs="Times New Roman"/>
          <w:color w:val="76B900"/>
          <w:sz w:val="24"/>
          <w:szCs w:val="24"/>
        </w:rPr>
        <w:t>hipsparseLtDestroy</w:t>
      </w:r>
      <w:proofErr w:type="spell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functions respectively.</w:t>
      </w:r>
    </w:p>
    <w:p w14:paraId="15832D45" w14:textId="1953A514" w:rsidR="009352AB" w:rsidRPr="009352AB" w:rsidRDefault="0062730D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hipsparseLtMatDescriptor_t</w:t>
      </w:r>
      <w:proofErr w:type="spellEnd"/>
    </w:p>
    <w:p w14:paraId="646C6291" w14:textId="77777777" w:rsidR="009352AB" w:rsidRPr="009352AB" w:rsidRDefault="009352AB" w:rsidP="009352AB">
      <w:pPr>
        <w:shd w:val="clear" w:color="auto" w:fill="FCFCFC"/>
        <w:spacing w:after="0"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structure captures the shape and characteristics of a matrix.</w:t>
      </w:r>
    </w:p>
    <w:p w14:paraId="2D0E3EDA" w14:textId="40A4C6CA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It is initialized with </w:t>
      </w:r>
      <w:proofErr w:type="gramStart"/>
      <w:r w:rsidR="007E5266">
        <w:rPr>
          <w:rFonts w:ascii="Lato" w:eastAsia="Times New Roman" w:hAnsi="Lato" w:cs="Times New Roman"/>
          <w:color w:val="76B900"/>
          <w:sz w:val="24"/>
          <w:szCs w:val="24"/>
        </w:rPr>
        <w:t>hipsparseLtDenseDescriptorInit</w:t>
      </w:r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</w:t>
      </w:r>
      <w:proofErr w:type="gram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or </w:t>
      </w:r>
      <w:r w:rsidR="007E5266">
        <w:rPr>
          <w:rFonts w:ascii="Lato" w:eastAsia="Times New Roman" w:hAnsi="Lato" w:cs="Times New Roman"/>
          <w:color w:val="76B900"/>
          <w:sz w:val="24"/>
          <w:szCs w:val="24"/>
        </w:rPr>
        <w:t>hipsparseLtStructuredDescriptorInit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functions and destroyed with </w:t>
      </w:r>
      <w:proofErr w:type="spellStart"/>
      <w:r w:rsidR="001469E1">
        <w:rPr>
          <w:rFonts w:ascii="Lato" w:eastAsia="Times New Roman" w:hAnsi="Lato" w:cs="Times New Roman"/>
          <w:color w:val="76B900"/>
          <w:sz w:val="24"/>
          <w:szCs w:val="24"/>
        </w:rPr>
        <w:t>hipsparseLtMatDescriptorDestroy</w:t>
      </w:r>
      <w:proofErr w:type="spell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.</w:t>
      </w:r>
    </w:p>
    <w:p w14:paraId="168DF36F" w14:textId="6CB697F4" w:rsidR="009352AB" w:rsidRPr="009352AB" w:rsidRDefault="00EB500F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hipsparseLtMatDescriptor_t</w:t>
      </w:r>
      <w:proofErr w:type="spellEnd"/>
    </w:p>
    <w:p w14:paraId="5EC0B2AD" w14:textId="77777777" w:rsidR="009352AB" w:rsidRPr="009352AB" w:rsidRDefault="009352AB" w:rsidP="009352AB">
      <w:pPr>
        <w:shd w:val="clear" w:color="auto" w:fill="FCFCFC"/>
        <w:spacing w:after="0"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structure holds the description of the matrix multiplication operation.</w:t>
      </w:r>
    </w:p>
    <w:p w14:paraId="21939062" w14:textId="7482E92C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It is initialized with </w:t>
      </w:r>
      <w:proofErr w:type="spellStart"/>
      <w:proofErr w:type="gramStart"/>
      <w:r w:rsidR="001469E1">
        <w:rPr>
          <w:rFonts w:ascii="Lato" w:eastAsia="Times New Roman" w:hAnsi="Lato" w:cs="Times New Roman"/>
          <w:color w:val="76B900"/>
          <w:sz w:val="24"/>
          <w:szCs w:val="24"/>
        </w:rPr>
        <w:t>hipsparseLtMatmulDescriptorInit</w:t>
      </w:r>
      <w:proofErr w:type="spellEnd"/>
      <w:r w:rsidR="00606DB5" w:rsidRPr="00606DB5">
        <w:rPr>
          <w:rFonts w:ascii="Lato" w:eastAsia="Times New Roman" w:hAnsi="Lato" w:cs="Times New Roman"/>
          <w:color w:val="76B900"/>
          <w:sz w:val="24"/>
          <w:szCs w:val="24"/>
        </w:rPr>
        <w:t>(</w:t>
      </w:r>
      <w:proofErr w:type="gramEnd"/>
      <w:r w:rsidR="00606DB5" w:rsidRPr="00606DB5">
        <w:rPr>
          <w:rFonts w:ascii="Lato" w:eastAsia="Times New Roman" w:hAnsi="Lato" w:cs="Times New Roman"/>
          <w:color w:val="76B900"/>
          <w:sz w:val="24"/>
          <w:szCs w:val="24"/>
        </w:rPr>
        <w:t>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</w:t>
      </w:r>
      <w:r w:rsidR="00B47B49">
        <w:rPr>
          <w:rFonts w:ascii="Lato" w:eastAsia="Times New Roman" w:hAnsi="Lato" w:cs="Times New Roman"/>
          <w:color w:val="404040"/>
          <w:sz w:val="24"/>
          <w:szCs w:val="24"/>
        </w:rPr>
        <w:t>function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.</w:t>
      </w:r>
    </w:p>
    <w:p w14:paraId="3516CAE8" w14:textId="1DCD55EF" w:rsidR="009352AB" w:rsidRPr="009352AB" w:rsidRDefault="00EB500F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hipsparseLtMatmulAlgSelection_t</w:t>
      </w:r>
      <w:proofErr w:type="spellEnd"/>
    </w:p>
    <w:p w14:paraId="4672EED0" w14:textId="77777777" w:rsidR="009352AB" w:rsidRPr="009352AB" w:rsidRDefault="009352AB" w:rsidP="009352AB">
      <w:pPr>
        <w:shd w:val="clear" w:color="auto" w:fill="FCFCFC"/>
        <w:spacing w:after="0"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structure holds the description of the matrix multiplication algorithm.</w:t>
      </w:r>
    </w:p>
    <w:p w14:paraId="424074CF" w14:textId="4DA499C6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It is initialized with </w:t>
      </w:r>
      <w:proofErr w:type="spellStart"/>
      <w:proofErr w:type="gramStart"/>
      <w:r w:rsidR="00BD57DD">
        <w:rPr>
          <w:rFonts w:ascii="Lato" w:eastAsia="Times New Roman" w:hAnsi="Lato" w:cs="Times New Roman"/>
          <w:color w:val="76B900"/>
          <w:sz w:val="24"/>
          <w:szCs w:val="24"/>
        </w:rPr>
        <w:t>hipsparseLtMatmulAlgSelectionInit</w:t>
      </w:r>
      <w:proofErr w:type="spell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</w:t>
      </w:r>
      <w:proofErr w:type="gram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</w:t>
      </w:r>
      <w:r w:rsidR="00B47B49">
        <w:rPr>
          <w:rFonts w:ascii="Lato" w:eastAsia="Times New Roman" w:hAnsi="Lato" w:cs="Times New Roman"/>
          <w:color w:val="404040"/>
          <w:sz w:val="24"/>
          <w:szCs w:val="24"/>
        </w:rPr>
        <w:t>function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.</w:t>
      </w:r>
    </w:p>
    <w:p w14:paraId="3DCDFB79" w14:textId="46A7646A" w:rsidR="009352AB" w:rsidRPr="009352AB" w:rsidRDefault="00EB500F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hipsparseLtMatmulPlan_t</w:t>
      </w:r>
      <w:proofErr w:type="spellEnd"/>
    </w:p>
    <w:p w14:paraId="2235155E" w14:textId="10E6B0ED" w:rsidR="009352AB" w:rsidRPr="009352AB" w:rsidRDefault="009352AB" w:rsidP="009352AB">
      <w:pPr>
        <w:shd w:val="clear" w:color="auto" w:fill="FCFCFC"/>
        <w:spacing w:after="0"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structure holds the matrix multiplication execution plan, namely all the information necessary to execute the </w:t>
      </w:r>
      <w:proofErr w:type="spellStart"/>
      <w:proofErr w:type="gramStart"/>
      <w:r w:rsidR="00BD57DD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hipsparseLtMatmul</w:t>
      </w:r>
      <w:r w:rsidR="00606F4D" w:rsidRPr="00606F4D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l</w:t>
      </w:r>
      <w:proofErr w:type="spellEnd"/>
      <w:r w:rsidRPr="009352AB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(</w:t>
      </w:r>
      <w:proofErr w:type="gramEnd"/>
      <w:r w:rsidRPr="009352AB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operation.</w:t>
      </w:r>
    </w:p>
    <w:p w14:paraId="69818AC4" w14:textId="17CD9F56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It is initialized and destroyed with </w:t>
      </w:r>
      <w:hyperlink r:id="rId7" w:anchor="cusparseltmatmulplaninit-label" w:history="1">
        <w:r w:rsidR="00BD57DD">
          <w:rPr>
            <w:rFonts w:ascii="Lato" w:eastAsia="Times New Roman" w:hAnsi="Lato" w:cs="Times New Roman"/>
            <w:color w:val="76B900"/>
            <w:sz w:val="24"/>
            <w:szCs w:val="24"/>
          </w:rPr>
          <w:t>hipsparseLtMatmulPlanInit</w:t>
        </w:r>
        <w:r w:rsidRPr="009352AB">
          <w:rPr>
            <w:rFonts w:ascii="Lato" w:eastAsia="Times New Roman" w:hAnsi="Lato" w:cs="Times New Roman"/>
            <w:color w:val="76B900"/>
            <w:sz w:val="24"/>
            <w:szCs w:val="24"/>
          </w:rPr>
          <w:t>()</w:t>
        </w:r>
      </w:hyperlink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and </w:t>
      </w:r>
      <w:hyperlink r:id="rId8" w:anchor="cusparseltmatmulplandestroy-label" w:history="1">
        <w:r w:rsidR="00BD57DD">
          <w:rPr>
            <w:rFonts w:ascii="Lato" w:eastAsia="Times New Roman" w:hAnsi="Lato" w:cs="Times New Roman"/>
            <w:color w:val="76B900"/>
            <w:sz w:val="24"/>
            <w:szCs w:val="24"/>
          </w:rPr>
          <w:t>hipsparseLtMatmulPlanDestroy</w:t>
        </w:r>
        <w:r w:rsidRPr="009352AB">
          <w:rPr>
            <w:rFonts w:ascii="Lato" w:eastAsia="Times New Roman" w:hAnsi="Lato" w:cs="Times New Roman"/>
            <w:color w:val="76B900"/>
            <w:sz w:val="24"/>
            <w:szCs w:val="24"/>
          </w:rPr>
          <w:t>()</w:t>
        </w:r>
      </w:hyperlink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functions respectively.</w:t>
      </w:r>
    </w:p>
    <w:p w14:paraId="29B57651" w14:textId="77777777" w:rsidR="009352AB" w:rsidRPr="009352AB" w:rsidRDefault="00A06F6A" w:rsidP="009352AB">
      <w:pPr>
        <w:spacing w:before="360" w:after="3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1A51AEE9">
          <v:rect id="_x0000_i1033" style="width:0;height:.75pt" o:hralign="center" o:hrstd="t" o:hrnoshade="t" o:hr="t" fillcolor="#404040" stroked="f"/>
        </w:pict>
      </w:r>
    </w:p>
    <w:p w14:paraId="636A2220" w14:textId="77777777" w:rsidR="00056E10" w:rsidRDefault="00056E10" w:rsidP="009352AB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404040"/>
          <w:sz w:val="36"/>
          <w:szCs w:val="36"/>
        </w:rPr>
      </w:pPr>
    </w:p>
    <w:p w14:paraId="3188D798" w14:textId="33E1403D" w:rsidR="009352AB" w:rsidRPr="009352AB" w:rsidRDefault="009352AB" w:rsidP="009352AB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404040"/>
          <w:sz w:val="36"/>
          <w:szCs w:val="36"/>
        </w:rPr>
      </w:pPr>
      <w:r w:rsidRPr="009352AB">
        <w:rPr>
          <w:rFonts w:ascii="Georgia" w:eastAsia="Times New Roman" w:hAnsi="Georgia" w:cs="Times New Roman"/>
          <w:b/>
          <w:bCs/>
          <w:color w:val="404040"/>
          <w:sz w:val="36"/>
          <w:szCs w:val="36"/>
        </w:rPr>
        <w:lastRenderedPageBreak/>
        <w:t>Enumerators</w:t>
      </w:r>
    </w:p>
    <w:p w14:paraId="69C3B7B6" w14:textId="04664503" w:rsidR="009352AB" w:rsidRPr="009352AB" w:rsidRDefault="00EB500F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hipsparseLtSparsity_t</w:t>
      </w:r>
      <w:proofErr w:type="spellEnd"/>
    </w:p>
    <w:p w14:paraId="146BA4A0" w14:textId="77777777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enumerator specifies the sparsity ratio of the structured matrix as</w:t>
      </w:r>
    </w:p>
    <w:p w14:paraId="009749FF" w14:textId="7D6717ED" w:rsidR="009352AB" w:rsidRPr="009352AB" w:rsidRDefault="0002088E" w:rsidP="008639F5">
      <w:pPr>
        <w:shd w:val="clear" w:color="auto" w:fill="FCFCFC"/>
        <w:spacing w:after="360" w:line="360" w:lineRule="atLeast"/>
        <w:ind w:firstLine="720"/>
        <w:rPr>
          <w:rFonts w:ascii="Lato" w:eastAsia="Times New Roman" w:hAnsi="Lato" w:cs="Times New Roman"/>
          <w:color w:val="404040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color w:val="404040"/>
            <w:sz w:val="24"/>
            <w:szCs w:val="24"/>
          </w:rPr>
          <m:t xml:space="preserve">sparisty ratio=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40404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404040"/>
                <w:sz w:val="24"/>
                <w:szCs w:val="24"/>
              </w:rPr>
              <m:t>nnz</m:t>
            </m:r>
          </m:num>
          <m:den>
            <m:r>
              <w:rPr>
                <w:rFonts w:ascii="Cambria Math" w:eastAsia="Times New Roman" w:hAnsi="Cambria Math" w:cs="Times New Roman"/>
                <w:color w:val="404040"/>
                <w:sz w:val="24"/>
                <w:szCs w:val="24"/>
              </w:rPr>
              <m:t>num_rows * num_cols</m:t>
            </m:r>
          </m:den>
        </m:f>
      </m:oMath>
      <w:r w:rsidR="009352AB" w:rsidRPr="009352AB">
        <w:rPr>
          <w:rFonts w:ascii="Lato" w:eastAsia="Times New Roman" w:hAnsi="Lato" w:cs="Times New Roman"/>
          <w:noProof/>
          <w:color w:val="404040"/>
          <w:sz w:val="24"/>
          <w:szCs w:val="24"/>
        </w:rPr>
        <mc:AlternateContent>
          <mc:Choice Requires="wps">
            <w:drawing>
              <wp:inline distT="0" distB="0" distL="0" distR="0" wp14:anchorId="4AAFE25B" wp14:editId="46C726EB">
                <wp:extent cx="304800" cy="304800"/>
                <wp:effectExtent l="0" t="0" r="0" b="0"/>
                <wp:docPr id="5" name="Rectangle 5" descr="sparsity\ ratio = \frac{nnz}{num\_rows * num\_cols}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4D9135" id="Rectangle 5" o:spid="_x0000_s1026" alt="sparsity\ ratio = \frac{nnz}{num\_rows * num\_cols}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8"/>
        <w:gridCol w:w="3430"/>
      </w:tblGrid>
      <w:tr w:rsidR="009352AB" w:rsidRPr="009352AB" w14:paraId="3FB2F5C8" w14:textId="77777777" w:rsidTr="009352AB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6FE7422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Value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ABA148C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9352AB" w:rsidRPr="009352AB" w14:paraId="4ED17C51" w14:textId="77777777" w:rsidTr="009352AB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F8BD8F7" w14:textId="5448926A" w:rsidR="009352AB" w:rsidRPr="009352AB" w:rsidRDefault="009D22C7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HIPSPARSELT_SPARSITY_50_PERCENT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30F575E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>50% Sparsity Ratio:</w:t>
            </w:r>
          </w:p>
          <w:p w14:paraId="698FEEBA" w14:textId="77777777" w:rsidR="009352AB" w:rsidRDefault="009352AB" w:rsidP="009352AB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>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2:4</w:t>
            </w:r>
            <w:r w:rsidRPr="009352AB">
              <w:rPr>
                <w:rFonts w:ascii="Times New Roman" w:eastAsia="Times New Roman" w:hAnsi="Times New Roman" w:cs="Times New Roman"/>
              </w:rPr>
              <w:t> for </w:t>
            </w: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half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bfloat16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</w:t>
            </w:r>
            <w:r w:rsidR="00880085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8</w:t>
            </w:r>
          </w:p>
          <w:p w14:paraId="579373E2" w14:textId="3A2E3784" w:rsidR="00880085" w:rsidRPr="00880085" w:rsidRDefault="00880085" w:rsidP="009352AB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> </w:t>
            </w:r>
            <w:r w:rsidR="00E271DB">
              <w:rPr>
                <w:rFonts w:ascii="Times New Roman" w:eastAsia="Times New Roman" w:hAnsi="Times New Roman" w:cs="Times New Roman"/>
              </w:rPr>
              <w:t>1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="00E271DB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9352AB">
              <w:rPr>
                <w:rFonts w:ascii="Times New Roman" w:eastAsia="Times New Roman" w:hAnsi="Times New Roman" w:cs="Times New Roman"/>
              </w:rPr>
              <w:t> for </w:t>
            </w: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tf32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proofErr w:type="gramStart"/>
            <w:r w:rsidR="00E271D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</w:t>
            </w:r>
            <w:r w:rsidR="00EC1245" w:rsidRPr="002677AD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="007C5381" w:rsidRPr="002677AD">
              <w:rPr>
                <w:rFonts w:ascii="Times New Roman" w:eastAsia="Times New Roman" w:hAnsi="Times New Roman" w:cs="Times New Roman"/>
              </w:rPr>
              <w:t>CUDA only</w:t>
            </w:r>
            <w:r w:rsidR="00EC1245" w:rsidRPr="002677AD"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14:paraId="559B19BF" w14:textId="1F94978C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sparsity property is used in the </w:t>
      </w:r>
      <w:proofErr w:type="spellStart"/>
      <w:proofErr w:type="gramStart"/>
      <w:r w:rsidR="007E5266">
        <w:rPr>
          <w:rFonts w:ascii="Lato" w:eastAsia="Times New Roman" w:hAnsi="Lato" w:cs="Times New Roman"/>
          <w:color w:val="76B900"/>
          <w:sz w:val="24"/>
          <w:szCs w:val="24"/>
        </w:rPr>
        <w:t>hipsparseLtStructuredDescriptorInit</w:t>
      </w:r>
      <w:proofErr w:type="spellEnd"/>
      <w:r w:rsidR="002677AD">
        <w:rPr>
          <w:rFonts w:ascii="Lato" w:eastAsia="Times New Roman" w:hAnsi="Lato" w:cs="Times New Roman"/>
          <w:color w:val="76B900"/>
          <w:sz w:val="24"/>
          <w:szCs w:val="24"/>
        </w:rPr>
        <w:t>(</w:t>
      </w:r>
      <w:proofErr w:type="gramEnd"/>
      <w:r w:rsidR="002677AD">
        <w:rPr>
          <w:rFonts w:ascii="Lato" w:eastAsia="Times New Roman" w:hAnsi="Lato" w:cs="Times New Roman"/>
          <w:color w:val="76B900"/>
          <w:sz w:val="24"/>
          <w:szCs w:val="24"/>
        </w:rPr>
        <w:t xml:space="preserve">) 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function.</w:t>
      </w:r>
    </w:p>
    <w:p w14:paraId="3A37AAED" w14:textId="77777777" w:rsidR="009352AB" w:rsidRPr="009352AB" w:rsidRDefault="00A06F6A" w:rsidP="009352AB">
      <w:pPr>
        <w:shd w:val="clear" w:color="auto" w:fill="FCFCFC"/>
        <w:spacing w:before="360" w:after="360" w:line="240" w:lineRule="auto"/>
        <w:rPr>
          <w:rFonts w:ascii="Lato" w:eastAsia="Times New Roman" w:hAnsi="Lato" w:cs="Times New Roman"/>
          <w:color w:val="404040"/>
          <w:sz w:val="24"/>
          <w:szCs w:val="24"/>
        </w:rPr>
      </w:pPr>
      <w:r>
        <w:rPr>
          <w:rFonts w:ascii="Lato" w:eastAsia="Times New Roman" w:hAnsi="Lato" w:cs="Times New Roman"/>
          <w:color w:val="404040"/>
          <w:sz w:val="24"/>
          <w:szCs w:val="24"/>
        </w:rPr>
        <w:pict w14:anchorId="588BA25C">
          <v:rect id="_x0000_i1034" style="width:0;height:.75pt" o:hralign="center" o:hrstd="t" o:hr="t" fillcolor="#a0a0a0" stroked="f"/>
        </w:pict>
      </w:r>
    </w:p>
    <w:p w14:paraId="04A50737" w14:textId="4C7238A9" w:rsidR="009352AB" w:rsidRPr="009352AB" w:rsidRDefault="00EB500F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hipsparseLtComputetype_t</w:t>
      </w:r>
      <w:proofErr w:type="spellEnd"/>
    </w:p>
    <w:p w14:paraId="4A127689" w14:textId="77777777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enumerator specifies the compute precision modes of the matrix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2"/>
        <w:gridCol w:w="6202"/>
      </w:tblGrid>
      <w:tr w:rsidR="009352AB" w:rsidRPr="009352AB" w14:paraId="45A751DE" w14:textId="77777777" w:rsidTr="009352AB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15A5065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Value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0CAF860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9352AB" w:rsidRPr="009352AB" w14:paraId="07B597B9" w14:textId="77777777" w:rsidTr="009352AB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EFC8711" w14:textId="58BAB1E8" w:rsidR="009352AB" w:rsidRPr="009352AB" w:rsidRDefault="009D22C7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8D673B6" w14:textId="76487048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 xml:space="preserve"> Default mode for </w:t>
            </w:r>
            <w:r w:rsidR="0044514D">
              <w:rPr>
                <w:rFonts w:ascii="Times New Roman" w:eastAsia="Times New Roman" w:hAnsi="Times New Roman" w:cs="Times New Roman"/>
              </w:rPr>
              <w:t>32</w:t>
            </w:r>
            <w:r w:rsidRPr="009352AB">
              <w:rPr>
                <w:rFonts w:ascii="Times New Roman" w:eastAsia="Times New Roman" w:hAnsi="Times New Roman" w:cs="Times New Roman"/>
              </w:rPr>
              <w:t>-bit floating-point precision</w:t>
            </w:r>
          </w:p>
          <w:p w14:paraId="5621F378" w14:textId="168DC5CC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 xml:space="preserve"> All computations and intermediate storage ensure at least </w:t>
            </w:r>
            <w:r w:rsidR="0044514D">
              <w:rPr>
                <w:rFonts w:ascii="Times New Roman" w:eastAsia="Times New Roman" w:hAnsi="Times New Roman" w:cs="Times New Roman"/>
              </w:rPr>
              <w:t>32</w:t>
            </w:r>
            <w:r w:rsidRPr="009352AB">
              <w:rPr>
                <w:rFonts w:ascii="Times New Roman" w:eastAsia="Times New Roman" w:hAnsi="Times New Roman" w:cs="Times New Roman"/>
              </w:rPr>
              <w:t>-bit precision</w:t>
            </w:r>
          </w:p>
          <w:p w14:paraId="1DFB9649" w14:textId="27898A40" w:rsidR="007C5381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> </w:t>
            </w:r>
            <w:r w:rsidR="007042CC">
              <w:rPr>
                <w:rFonts w:ascii="Times New Roman" w:eastAsia="Times New Roman" w:hAnsi="Times New Roman" w:cs="Times New Roman"/>
              </w:rPr>
              <w:t xml:space="preserve"> </w:t>
            </w:r>
            <w:r w:rsidR="007C5381">
              <w:rPr>
                <w:rFonts w:ascii="Times New Roman" w:eastAsia="Times New Roman" w:hAnsi="Times New Roman" w:cs="Times New Roman"/>
              </w:rPr>
              <w:t xml:space="preserve">Matrix Core </w:t>
            </w:r>
            <w:r w:rsidRPr="009352AB">
              <w:rPr>
                <w:rFonts w:ascii="Times New Roman" w:eastAsia="Times New Roman" w:hAnsi="Times New Roman" w:cs="Times New Roman"/>
              </w:rPr>
              <w:t>will be used whenever possible</w:t>
            </w:r>
            <w:r w:rsidR="007042C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F86213A" w14:textId="78C1BEB0" w:rsidR="007C5381" w:rsidRPr="009352AB" w:rsidRDefault="00B73569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 w:rsidR="007C5381">
              <w:rPr>
                <w:rFonts w:ascii="Times New Roman" w:eastAsia="Times New Roman" w:hAnsi="Times New Roman" w:cs="Times New Roman"/>
              </w:rPr>
              <w:t>ROC only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352AB" w:rsidRPr="009352AB" w14:paraId="1322B7B6" w14:textId="77777777" w:rsidTr="00EC1245">
        <w:tc>
          <w:tcPr>
            <w:tcW w:w="0" w:type="auto"/>
            <w:tcBorders>
              <w:left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C8A4C2D" w14:textId="666732E2" w:rsidR="009352AB" w:rsidRPr="009352AB" w:rsidRDefault="009D22C7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HIPSPARSELT_COMPUTE_32I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0994E7D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> Default mode for 32-bit integer precision</w:t>
            </w:r>
          </w:p>
          <w:p w14:paraId="5464D9B7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> All computations and intermediate storage ensure at least 32-bit integer precision</w:t>
            </w:r>
          </w:p>
          <w:p w14:paraId="3C01262F" w14:textId="7BF07A5E" w:rsidR="009352AB" w:rsidRPr="009352AB" w:rsidRDefault="007042CC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Matrix Core / Tensor Core </w:t>
            </w:r>
            <w:r w:rsidRPr="009352AB">
              <w:rPr>
                <w:rFonts w:ascii="Times New Roman" w:eastAsia="Times New Roman" w:hAnsi="Times New Roman" w:cs="Times New Roman"/>
              </w:rPr>
              <w:t>will be used whenever possible</w:t>
            </w:r>
          </w:p>
        </w:tc>
      </w:tr>
      <w:tr w:rsidR="00B37F85" w:rsidRPr="009352AB" w14:paraId="33090157" w14:textId="77777777" w:rsidTr="00B37F85">
        <w:tc>
          <w:tcPr>
            <w:tcW w:w="0" w:type="auto"/>
            <w:tcBorders>
              <w:left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DD64A97" w14:textId="3274C7C2" w:rsidR="00B37F85" w:rsidRDefault="00B37F85" w:rsidP="00B37F8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HIPSPARSELT_COMPUTE_16F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019622A" w14:textId="57EA12AB" w:rsidR="00B37F85" w:rsidRPr="009352AB" w:rsidRDefault="00B37F85" w:rsidP="00B37F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 xml:space="preserve"> Default mode for </w:t>
            </w:r>
            <w:r w:rsidR="007042CC">
              <w:rPr>
                <w:rFonts w:ascii="Times New Roman" w:eastAsia="Times New Roman" w:hAnsi="Times New Roman" w:cs="Times New Roman"/>
              </w:rPr>
              <w:t>16</w:t>
            </w:r>
            <w:r w:rsidRPr="009352AB">
              <w:rPr>
                <w:rFonts w:ascii="Times New Roman" w:eastAsia="Times New Roman" w:hAnsi="Times New Roman" w:cs="Times New Roman"/>
              </w:rPr>
              <w:t>-bit floating-point precision</w:t>
            </w:r>
          </w:p>
          <w:p w14:paraId="18D7D8E0" w14:textId="3D8BA09A" w:rsidR="00B37F85" w:rsidRPr="009352AB" w:rsidRDefault="00B37F85" w:rsidP="00B37F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 xml:space="preserve"> All computations and intermediate storage ensure at least </w:t>
            </w:r>
            <w:r w:rsidR="007042CC">
              <w:rPr>
                <w:rFonts w:ascii="Times New Roman" w:eastAsia="Times New Roman" w:hAnsi="Times New Roman" w:cs="Times New Roman"/>
              </w:rPr>
              <w:t>16</w:t>
            </w:r>
            <w:r w:rsidRPr="009352AB">
              <w:rPr>
                <w:rFonts w:ascii="Times New Roman" w:eastAsia="Times New Roman" w:hAnsi="Times New Roman" w:cs="Times New Roman"/>
              </w:rPr>
              <w:t>-bit precision</w:t>
            </w:r>
          </w:p>
          <w:p w14:paraId="60F85CB2" w14:textId="5AB22406" w:rsidR="00B37F85" w:rsidRPr="00B37F85" w:rsidRDefault="007042CC" w:rsidP="00B37F8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Matrix Core / Tensor Core </w:t>
            </w:r>
            <w:r w:rsidRPr="009352AB">
              <w:rPr>
                <w:rFonts w:ascii="Times New Roman" w:eastAsia="Times New Roman" w:hAnsi="Times New Roman" w:cs="Times New Roman"/>
              </w:rPr>
              <w:t>will be used whenever possible</w:t>
            </w:r>
          </w:p>
        </w:tc>
      </w:tr>
      <w:tr w:rsidR="00B37F85" w:rsidRPr="009352AB" w14:paraId="30C75BCC" w14:textId="77777777" w:rsidTr="00EC1245">
        <w:tc>
          <w:tcPr>
            <w:tcW w:w="0" w:type="auto"/>
            <w:tcBorders>
              <w:left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27C858" w14:textId="27F61528" w:rsidR="00B37F85" w:rsidRDefault="00607A0F" w:rsidP="00B37F8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HIPSPARSELT_COMPUTE_TF32</w:t>
            </w:r>
            <w:r w:rsidR="00EC419C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_FAST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ACFD7A6" w14:textId="77777777" w:rsidR="00EC419C" w:rsidRPr="00B73569" w:rsidRDefault="00EC419C" w:rsidP="00B73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569">
              <w:rPr>
                <w:rFonts w:ascii="Times New Roman" w:eastAsia="Times New Roman" w:hAnsi="Times New Roman" w:cs="Times New Roman"/>
              </w:rPr>
              <w:t>- Default mode for 32-bit floating-point precision</w:t>
            </w:r>
          </w:p>
          <w:p w14:paraId="5290DFB5" w14:textId="77777777" w:rsidR="00EC419C" w:rsidRPr="00B73569" w:rsidRDefault="00EC419C" w:rsidP="00B73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569">
              <w:rPr>
                <w:rFonts w:ascii="Times New Roman" w:eastAsia="Times New Roman" w:hAnsi="Times New Roman" w:cs="Times New Roman"/>
              </w:rPr>
              <w:t>- The inputs are supposed to be directly represented in TensorFloat-32 precision. The 32-bit floating-point values are truncated to TensorFloat-32 before the computation</w:t>
            </w:r>
          </w:p>
          <w:p w14:paraId="1AE30BE2" w14:textId="77777777" w:rsidR="00EC419C" w:rsidRPr="00B73569" w:rsidRDefault="00EC419C" w:rsidP="00B73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569">
              <w:rPr>
                <w:rFonts w:ascii="Times New Roman" w:eastAsia="Times New Roman" w:hAnsi="Times New Roman" w:cs="Times New Roman"/>
              </w:rPr>
              <w:lastRenderedPageBreak/>
              <w:t>- All computations and intermediate storage ensure at least TensorFloat-32 precision</w:t>
            </w:r>
          </w:p>
          <w:p w14:paraId="1D2F40AC" w14:textId="77777777" w:rsidR="00B37F85" w:rsidRPr="00B73569" w:rsidRDefault="00EC419C" w:rsidP="00B73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569">
              <w:rPr>
                <w:rFonts w:ascii="Times New Roman" w:eastAsia="Times New Roman" w:hAnsi="Times New Roman" w:cs="Times New Roman"/>
              </w:rPr>
              <w:t>- Tensor Cores will be used whenever possible</w:t>
            </w:r>
          </w:p>
          <w:p w14:paraId="2D3DA3F3" w14:textId="36E83908" w:rsidR="007C5381" w:rsidRPr="00EC419C" w:rsidRDefault="00B73569" w:rsidP="00B73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569">
              <w:rPr>
                <w:rFonts w:ascii="Times New Roman" w:eastAsia="Times New Roman" w:hAnsi="Times New Roman" w:cs="Times New Roman"/>
              </w:rPr>
              <w:t>(CUDA</w:t>
            </w:r>
            <w:r>
              <w:rPr>
                <w:rFonts w:ascii="Times New Roman" w:eastAsia="Times New Roman" w:hAnsi="Times New Roman" w:cs="Times New Roman"/>
              </w:rPr>
              <w:t xml:space="preserve"> only)</w:t>
            </w:r>
          </w:p>
        </w:tc>
      </w:tr>
      <w:tr w:rsidR="00B37F85" w:rsidRPr="009352AB" w14:paraId="082422C8" w14:textId="77777777" w:rsidTr="00B37F85">
        <w:tc>
          <w:tcPr>
            <w:tcW w:w="0" w:type="auto"/>
            <w:tcBorders>
              <w:left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1611E82" w14:textId="2696648B" w:rsidR="00B37F85" w:rsidRDefault="00607A0F" w:rsidP="00B37F8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lastRenderedPageBreak/>
              <w:t>HIPSPARSELT_COMPUTE_TF32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5CBE63C" w14:textId="729BE722" w:rsidR="00EC419C" w:rsidRPr="00EC419C" w:rsidRDefault="00EC419C" w:rsidP="00EC419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C419C">
              <w:rPr>
                <w:b/>
                <w:bCs/>
              </w:rPr>
              <w:t>-</w:t>
            </w:r>
            <w:r w:rsidRPr="00EC419C">
              <w:rPr>
                <w:sz w:val="22"/>
                <w:szCs w:val="22"/>
              </w:rPr>
              <w:t> All computations and intermediate storage ensure at least TensorFloat-32 precision</w:t>
            </w:r>
          </w:p>
          <w:p w14:paraId="6A4C4916" w14:textId="4C0C003C" w:rsidR="00EC419C" w:rsidRPr="00EC419C" w:rsidRDefault="00EC419C" w:rsidP="00EC419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C419C">
              <w:rPr>
                <w:b/>
                <w:bCs/>
              </w:rPr>
              <w:t>-</w:t>
            </w:r>
            <w:r w:rsidRPr="00EC419C">
              <w:rPr>
                <w:sz w:val="22"/>
                <w:szCs w:val="22"/>
              </w:rPr>
              <w:t> The inputs are rounded to TensorFloat-32 precision. This mode is slower than </w:t>
            </w:r>
            <w:r>
              <w:rPr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HIPSPARSELT_COMPUTE_TF32_FAST</w:t>
            </w:r>
            <w:r w:rsidRPr="00EC419C">
              <w:rPr>
                <w:sz w:val="22"/>
                <w:szCs w:val="22"/>
              </w:rPr>
              <w:t>, but could provide more accurate results</w:t>
            </w:r>
          </w:p>
          <w:p w14:paraId="22C70293" w14:textId="77777777" w:rsidR="00B37F85" w:rsidRDefault="00EC419C" w:rsidP="00EC41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419C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EC419C">
              <w:rPr>
                <w:rFonts w:ascii="Times New Roman" w:eastAsia="Times New Roman" w:hAnsi="Times New Roman" w:cs="Times New Roman"/>
              </w:rPr>
              <w:t> Tensor Cores will be used whenever possible</w:t>
            </w:r>
          </w:p>
          <w:p w14:paraId="25DC1BD3" w14:textId="3AD45C6D" w:rsidR="007C5381" w:rsidRPr="00B37F85" w:rsidRDefault="00B73569" w:rsidP="00EC419C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t>(</w:t>
            </w:r>
            <w:r w:rsidR="007C5381">
              <w:t>CUDA</w:t>
            </w:r>
            <w:r w:rsidR="007C5381">
              <w:rPr>
                <w:rFonts w:ascii="Times New Roman" w:eastAsia="Times New Roman" w:hAnsi="Times New Roman" w:cs="Times New Roman"/>
              </w:rPr>
              <w:t xml:space="preserve"> only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14:paraId="429E3B43" w14:textId="5070B91E" w:rsid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compute precision is used in the </w:t>
      </w:r>
      <w:proofErr w:type="spellStart"/>
      <w:proofErr w:type="gramStart"/>
      <w:r w:rsidR="001469E1">
        <w:rPr>
          <w:rFonts w:ascii="Lato" w:eastAsia="Times New Roman" w:hAnsi="Lato" w:cs="Times New Roman"/>
          <w:color w:val="76B900"/>
          <w:sz w:val="24"/>
          <w:szCs w:val="24"/>
        </w:rPr>
        <w:t>hipsparseLtMatmulDescriptorInit</w:t>
      </w:r>
      <w:proofErr w:type="spellEnd"/>
      <w:r w:rsidR="00606DB5" w:rsidRPr="00606DB5">
        <w:rPr>
          <w:rFonts w:ascii="Lato" w:eastAsia="Times New Roman" w:hAnsi="Lato" w:cs="Times New Roman"/>
          <w:color w:val="76B900"/>
          <w:sz w:val="24"/>
          <w:szCs w:val="24"/>
        </w:rPr>
        <w:t>(</w:t>
      </w:r>
      <w:proofErr w:type="gramEnd"/>
      <w:r w:rsidR="00606DB5" w:rsidRPr="00606DB5">
        <w:rPr>
          <w:rFonts w:ascii="Lato" w:eastAsia="Times New Roman" w:hAnsi="Lato" w:cs="Times New Roman"/>
          <w:color w:val="76B900"/>
          <w:sz w:val="24"/>
          <w:szCs w:val="24"/>
        </w:rPr>
        <w:t>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function.</w:t>
      </w:r>
    </w:p>
    <w:p w14:paraId="376A46E5" w14:textId="032E912B" w:rsidR="00C63234" w:rsidRDefault="00C63234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</w:p>
    <w:p w14:paraId="4B54604A" w14:textId="77777777" w:rsidR="009352AB" w:rsidRPr="009352AB" w:rsidRDefault="00A06F6A" w:rsidP="009352AB">
      <w:pPr>
        <w:shd w:val="clear" w:color="auto" w:fill="FCFCFC"/>
        <w:spacing w:before="360" w:after="360" w:line="240" w:lineRule="auto"/>
        <w:rPr>
          <w:rFonts w:ascii="Lato" w:eastAsia="Times New Roman" w:hAnsi="Lato" w:cs="Times New Roman"/>
          <w:color w:val="404040"/>
          <w:sz w:val="24"/>
          <w:szCs w:val="24"/>
        </w:rPr>
      </w:pPr>
      <w:r>
        <w:rPr>
          <w:rFonts w:ascii="Lato" w:eastAsia="Times New Roman" w:hAnsi="Lato" w:cs="Times New Roman"/>
          <w:color w:val="404040"/>
          <w:sz w:val="24"/>
          <w:szCs w:val="24"/>
        </w:rPr>
        <w:pict w14:anchorId="7FE09370">
          <v:rect id="_x0000_i1035" style="width:0;height:.75pt" o:hralign="center" o:hrstd="t" o:hr="t" fillcolor="#a0a0a0" stroked="f"/>
        </w:pict>
      </w:r>
    </w:p>
    <w:p w14:paraId="7EFEE6BF" w14:textId="166D82B6" w:rsidR="009352AB" w:rsidRPr="009352AB" w:rsidRDefault="00EB500F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hipsparseLtMatDescAttribute_t</w:t>
      </w:r>
      <w:proofErr w:type="spellEnd"/>
    </w:p>
    <w:p w14:paraId="13E734DC" w14:textId="77777777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enumerator specifies the additional attributes of a matrix descriptor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4"/>
        <w:gridCol w:w="6290"/>
      </w:tblGrid>
      <w:tr w:rsidR="009352AB" w:rsidRPr="009352AB" w14:paraId="3CAE7B38" w14:textId="77777777" w:rsidTr="009352AB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7E39EFC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Value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256F2D3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9352AB" w:rsidRPr="009352AB" w14:paraId="18C0FAFA" w14:textId="77777777" w:rsidTr="009352AB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CB9E2C5" w14:textId="5F3F7299" w:rsidR="009352AB" w:rsidRPr="009352AB" w:rsidRDefault="001469E1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Consolas" w:eastAsia="Times New Roman" w:hAnsi="Consolas" w:cs="Courier New"/>
                <w:color w:val="FF0000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HIPSPARSELT_MAT_NUM_BATCHES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23D67B9" w14:textId="5D46A42E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>Number of matrices in a batch</w:t>
            </w:r>
            <w:r w:rsidR="00695789">
              <w:rPr>
                <w:rFonts w:ascii="Times New Roman" w:eastAsia="Times New Roman" w:hAnsi="Times New Roman" w:cs="Times New Roman"/>
              </w:rPr>
              <w:t xml:space="preserve"> (</w:t>
            </w:r>
            <w:r w:rsidR="00695789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</w:t>
            </w:r>
            <w:r w:rsidR="00695789">
              <w:t> data type)</w:t>
            </w:r>
          </w:p>
        </w:tc>
      </w:tr>
      <w:tr w:rsidR="009352AB" w:rsidRPr="009352AB" w14:paraId="0516B986" w14:textId="77777777" w:rsidTr="009352AB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E690956" w14:textId="0C81A39E" w:rsidR="009352AB" w:rsidRPr="009352AB" w:rsidRDefault="001469E1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Consolas" w:eastAsia="Times New Roman" w:hAnsi="Consolas" w:cs="Courier New"/>
                <w:color w:val="FF0000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HIPSPARSELT_MAT_BATCH_STRIDE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E97EAC7" w14:textId="3A3D1A8B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>Stride between consecutive matrices in a batch expressed in terms of matrix elements</w:t>
            </w:r>
            <w:r w:rsidR="00695789">
              <w:rPr>
                <w:rFonts w:ascii="Times New Roman" w:eastAsia="Times New Roman" w:hAnsi="Times New Roman" w:cs="Times New Roman"/>
              </w:rPr>
              <w:t xml:space="preserve"> (</w:t>
            </w:r>
            <w:r w:rsidR="00695789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int64_t</w:t>
            </w:r>
            <w:r w:rsidR="00695789">
              <w:t> data type)</w:t>
            </w:r>
          </w:p>
        </w:tc>
      </w:tr>
    </w:tbl>
    <w:p w14:paraId="53D80C5D" w14:textId="372091F1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algorithm enumerator is used in the </w:t>
      </w:r>
      <w:proofErr w:type="gramStart"/>
      <w:r w:rsidR="001469E1">
        <w:rPr>
          <w:rFonts w:ascii="Lato" w:eastAsia="Times New Roman" w:hAnsi="Lato" w:cs="Times New Roman"/>
          <w:color w:val="76B900"/>
          <w:sz w:val="24"/>
          <w:szCs w:val="24"/>
        </w:rPr>
        <w:t>hipsparseLtMatDescSetAttribute</w:t>
      </w:r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</w:t>
      </w:r>
      <w:proofErr w:type="gram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and </w:t>
      </w:r>
      <w:r w:rsidR="001469E1">
        <w:rPr>
          <w:rFonts w:ascii="Lato" w:eastAsia="Times New Roman" w:hAnsi="Lato" w:cs="Times New Roman"/>
          <w:color w:val="76B900"/>
          <w:sz w:val="24"/>
          <w:szCs w:val="24"/>
        </w:rPr>
        <w:t>hipsparseLtMatDescGetAttribute</w:t>
      </w:r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functions.</w:t>
      </w:r>
    </w:p>
    <w:p w14:paraId="225F3EF4" w14:textId="1A3EA112" w:rsidR="009352AB" w:rsidRDefault="00A06F6A" w:rsidP="009352AB">
      <w:pPr>
        <w:shd w:val="clear" w:color="auto" w:fill="FCFCFC"/>
        <w:spacing w:before="360" w:after="360" w:line="240" w:lineRule="auto"/>
        <w:rPr>
          <w:rFonts w:ascii="Lato" w:eastAsia="Times New Roman" w:hAnsi="Lato" w:cs="Times New Roman"/>
          <w:color w:val="404040"/>
          <w:sz w:val="24"/>
          <w:szCs w:val="24"/>
        </w:rPr>
      </w:pPr>
      <w:r>
        <w:rPr>
          <w:rFonts w:ascii="Lato" w:eastAsia="Times New Roman" w:hAnsi="Lato" w:cs="Times New Roman"/>
          <w:color w:val="404040"/>
          <w:sz w:val="24"/>
          <w:szCs w:val="24"/>
        </w:rPr>
        <w:pict w14:anchorId="65851EBB">
          <v:rect id="_x0000_i1036" style="width:0;height:.75pt" o:hralign="center" o:bullet="t" o:hrstd="t" o:hr="t" fillcolor="#a0a0a0" stroked="f"/>
        </w:pict>
      </w:r>
    </w:p>
    <w:p w14:paraId="6FB5F586" w14:textId="41E90ACE" w:rsidR="0062730D" w:rsidRDefault="0062730D" w:rsidP="009352AB">
      <w:pPr>
        <w:shd w:val="clear" w:color="auto" w:fill="FCFCFC"/>
        <w:spacing w:before="360" w:after="360" w:line="240" w:lineRule="auto"/>
        <w:rPr>
          <w:rFonts w:ascii="Lato" w:eastAsia="Times New Roman" w:hAnsi="Lato" w:cs="Times New Roman"/>
          <w:color w:val="404040"/>
          <w:sz w:val="24"/>
          <w:szCs w:val="24"/>
        </w:rPr>
      </w:pPr>
    </w:p>
    <w:p w14:paraId="24505223" w14:textId="386BBF43" w:rsidR="0062730D" w:rsidRDefault="0062730D" w:rsidP="009352AB">
      <w:pPr>
        <w:shd w:val="clear" w:color="auto" w:fill="FCFCFC"/>
        <w:spacing w:before="360" w:after="360" w:line="240" w:lineRule="auto"/>
        <w:rPr>
          <w:rFonts w:ascii="Lato" w:eastAsia="Times New Roman" w:hAnsi="Lato" w:cs="Times New Roman"/>
          <w:color w:val="404040"/>
          <w:sz w:val="24"/>
          <w:szCs w:val="24"/>
        </w:rPr>
      </w:pPr>
    </w:p>
    <w:p w14:paraId="1895502C" w14:textId="333171DD" w:rsidR="0062730D" w:rsidRDefault="0062730D" w:rsidP="009352AB">
      <w:pPr>
        <w:shd w:val="clear" w:color="auto" w:fill="FCFCFC"/>
        <w:spacing w:before="360" w:after="360" w:line="240" w:lineRule="auto"/>
        <w:rPr>
          <w:rFonts w:ascii="Lato" w:eastAsia="Times New Roman" w:hAnsi="Lato" w:cs="Times New Roman"/>
          <w:color w:val="404040"/>
          <w:sz w:val="24"/>
          <w:szCs w:val="24"/>
        </w:rPr>
      </w:pPr>
    </w:p>
    <w:p w14:paraId="0AEA08E0" w14:textId="77777777" w:rsidR="0062730D" w:rsidRPr="009352AB" w:rsidRDefault="0062730D" w:rsidP="009352AB">
      <w:pPr>
        <w:shd w:val="clear" w:color="auto" w:fill="FCFCFC"/>
        <w:spacing w:before="360" w:after="360" w:line="240" w:lineRule="auto"/>
        <w:rPr>
          <w:rFonts w:ascii="Lato" w:eastAsia="Times New Roman" w:hAnsi="Lato" w:cs="Times New Roman"/>
          <w:color w:val="404040"/>
          <w:sz w:val="24"/>
          <w:szCs w:val="24"/>
        </w:rPr>
      </w:pPr>
    </w:p>
    <w:p w14:paraId="3AFED116" w14:textId="77BECDAA" w:rsidR="009352AB" w:rsidRPr="009352AB" w:rsidRDefault="00EB500F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lastRenderedPageBreak/>
        <w:t>hipsparseLtMatmulDescAttribute_t</w:t>
      </w:r>
      <w:proofErr w:type="spellEnd"/>
    </w:p>
    <w:p w14:paraId="5CA8068B" w14:textId="77777777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enumerator specifies the additional attributes of a matrix multiplication descriptor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2"/>
        <w:gridCol w:w="1800"/>
        <w:gridCol w:w="1080"/>
        <w:gridCol w:w="2602"/>
      </w:tblGrid>
      <w:tr w:rsidR="000B445D" w:rsidRPr="009352AB" w14:paraId="130CF38B" w14:textId="77777777" w:rsidTr="00EB500F">
        <w:trPr>
          <w:tblHeader/>
        </w:trPr>
        <w:tc>
          <w:tcPr>
            <w:tcW w:w="3862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50FDC43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Value</w:t>
            </w:r>
          </w:p>
        </w:tc>
        <w:tc>
          <w:tcPr>
            <w:tcW w:w="180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C81C10B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Type</w:t>
            </w:r>
          </w:p>
        </w:tc>
        <w:tc>
          <w:tcPr>
            <w:tcW w:w="108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8D7A081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Default Value</w:t>
            </w:r>
          </w:p>
        </w:tc>
        <w:tc>
          <w:tcPr>
            <w:tcW w:w="2602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356913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0B445D" w:rsidRPr="009352AB" w14:paraId="3C062E31" w14:textId="77777777" w:rsidTr="00EB500F">
        <w:tc>
          <w:tcPr>
            <w:tcW w:w="386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2E7D5B6" w14:textId="59932C00" w:rsidR="009352AB" w:rsidRPr="009352AB" w:rsidRDefault="009D22C7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HIPSPARSELT_MATMUL_ACTIVATION_RELU</w:t>
            </w:r>
          </w:p>
        </w:tc>
        <w:tc>
          <w:tcPr>
            <w:tcW w:w="180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2FEAC7D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</w:t>
            </w:r>
            <w:r w:rsidRPr="009352AB">
              <w:rPr>
                <w:rFonts w:ascii="Times New Roman" w:eastAsia="Times New Roman" w:hAnsi="Times New Roman" w:cs="Times New Roman"/>
              </w:rPr>
              <w:t> 0: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false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true</w:t>
            </w:r>
            <w:r w:rsidRPr="009352AB">
              <w:rPr>
                <w:rFonts w:ascii="Times New Roman" w:eastAsia="Times New Roman" w:hAnsi="Times New Roman" w:cs="Times New Roman"/>
              </w:rPr>
              <w:t> otherwise</w:t>
            </w:r>
          </w:p>
        </w:tc>
        <w:tc>
          <w:tcPr>
            <w:tcW w:w="108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F2C1D8A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false</w:t>
            </w:r>
          </w:p>
        </w:tc>
        <w:tc>
          <w:tcPr>
            <w:tcW w:w="260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A7600B7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52AB">
              <w:rPr>
                <w:rFonts w:ascii="Times New Roman" w:eastAsia="Times New Roman" w:hAnsi="Times New Roman" w:cs="Times New Roman"/>
              </w:rPr>
              <w:t>ReLU</w:t>
            </w:r>
            <w:proofErr w:type="spellEnd"/>
            <w:r w:rsidRPr="009352AB">
              <w:rPr>
                <w:rFonts w:ascii="Times New Roman" w:eastAsia="Times New Roman" w:hAnsi="Times New Roman" w:cs="Times New Roman"/>
              </w:rPr>
              <w:t xml:space="preserve"> activation function</w:t>
            </w:r>
          </w:p>
        </w:tc>
      </w:tr>
      <w:tr w:rsidR="000B445D" w:rsidRPr="009352AB" w14:paraId="17F0DECA" w14:textId="77777777" w:rsidTr="00EB500F">
        <w:tc>
          <w:tcPr>
            <w:tcW w:w="386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426F31A" w14:textId="403A0AD7" w:rsidR="009352AB" w:rsidRPr="009352AB" w:rsidRDefault="009D22C7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HIPSPARSELT_MATMUL_ACTIVATION_RELU_UPPERBOUND</w:t>
            </w:r>
          </w:p>
        </w:tc>
        <w:tc>
          <w:tcPr>
            <w:tcW w:w="180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5491C76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float</w:t>
            </w:r>
          </w:p>
        </w:tc>
        <w:tc>
          <w:tcPr>
            <w:tcW w:w="108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D5C9EA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inf</w:t>
            </w:r>
          </w:p>
        </w:tc>
        <w:tc>
          <w:tcPr>
            <w:tcW w:w="260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4AFD0F9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 xml:space="preserve">Upper bound of the </w:t>
            </w:r>
            <w:proofErr w:type="spellStart"/>
            <w:r w:rsidRPr="009352AB">
              <w:rPr>
                <w:rFonts w:ascii="Times New Roman" w:eastAsia="Times New Roman" w:hAnsi="Times New Roman" w:cs="Times New Roman"/>
              </w:rPr>
              <w:t>ReLU</w:t>
            </w:r>
            <w:proofErr w:type="spellEnd"/>
            <w:r w:rsidRPr="009352AB">
              <w:rPr>
                <w:rFonts w:ascii="Times New Roman" w:eastAsia="Times New Roman" w:hAnsi="Times New Roman" w:cs="Times New Roman"/>
              </w:rPr>
              <w:t xml:space="preserve"> activation function</w:t>
            </w:r>
          </w:p>
        </w:tc>
      </w:tr>
      <w:tr w:rsidR="000B445D" w:rsidRPr="009352AB" w14:paraId="037B338B" w14:textId="77777777" w:rsidTr="00EB500F">
        <w:tc>
          <w:tcPr>
            <w:tcW w:w="386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E9FA874" w14:textId="6E3A5DAD" w:rsidR="009352AB" w:rsidRPr="009352AB" w:rsidRDefault="009D22C7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HIPSPARSELT_MATMUL_ACTIVATION_RELU_THRESHOLD</w:t>
            </w:r>
          </w:p>
        </w:tc>
        <w:tc>
          <w:tcPr>
            <w:tcW w:w="180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E0E1F0B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float</w:t>
            </w:r>
          </w:p>
        </w:tc>
        <w:tc>
          <w:tcPr>
            <w:tcW w:w="108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EC9A59E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0.0f</w:t>
            </w:r>
          </w:p>
        </w:tc>
        <w:tc>
          <w:tcPr>
            <w:tcW w:w="260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8E34FDA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 xml:space="preserve">Lower threshold of the </w:t>
            </w:r>
            <w:proofErr w:type="spellStart"/>
            <w:r w:rsidRPr="009352AB">
              <w:rPr>
                <w:rFonts w:ascii="Times New Roman" w:eastAsia="Times New Roman" w:hAnsi="Times New Roman" w:cs="Times New Roman"/>
              </w:rPr>
              <w:t>ReLU</w:t>
            </w:r>
            <w:proofErr w:type="spellEnd"/>
            <w:r w:rsidRPr="009352AB">
              <w:rPr>
                <w:rFonts w:ascii="Times New Roman" w:eastAsia="Times New Roman" w:hAnsi="Times New Roman" w:cs="Times New Roman"/>
              </w:rPr>
              <w:t xml:space="preserve"> activation function</w:t>
            </w:r>
          </w:p>
        </w:tc>
      </w:tr>
      <w:tr w:rsidR="000B445D" w:rsidRPr="009352AB" w14:paraId="7ABBC2F3" w14:textId="77777777" w:rsidTr="00EB500F">
        <w:trPr>
          <w:trHeight w:val="1203"/>
        </w:trPr>
        <w:tc>
          <w:tcPr>
            <w:tcW w:w="3862" w:type="dxa"/>
            <w:tcBorders>
              <w:left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8750AB4" w14:textId="27A8A345" w:rsidR="009352AB" w:rsidRPr="009352AB" w:rsidRDefault="009D22C7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HIPSPARSELT_MATMUL_ACTIVATION_GELU</w:t>
            </w:r>
          </w:p>
        </w:tc>
        <w:tc>
          <w:tcPr>
            <w:tcW w:w="1800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D285F80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</w:t>
            </w:r>
            <w:r w:rsidRPr="009352AB">
              <w:rPr>
                <w:rFonts w:ascii="Times New Roman" w:eastAsia="Times New Roman" w:hAnsi="Times New Roman" w:cs="Times New Roman"/>
              </w:rPr>
              <w:t> 0: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false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true</w:t>
            </w:r>
            <w:r w:rsidRPr="009352AB">
              <w:rPr>
                <w:rFonts w:ascii="Times New Roman" w:eastAsia="Times New Roman" w:hAnsi="Times New Roman" w:cs="Times New Roman"/>
              </w:rPr>
              <w:t> otherwise</w:t>
            </w:r>
          </w:p>
        </w:tc>
        <w:tc>
          <w:tcPr>
            <w:tcW w:w="1080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0E48F9D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false</w:t>
            </w:r>
          </w:p>
        </w:tc>
        <w:tc>
          <w:tcPr>
            <w:tcW w:w="2602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B6632E8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52AB">
              <w:rPr>
                <w:rFonts w:ascii="Times New Roman" w:eastAsia="Times New Roman" w:hAnsi="Times New Roman" w:cs="Times New Roman"/>
              </w:rPr>
              <w:t>GeLU</w:t>
            </w:r>
            <w:proofErr w:type="spellEnd"/>
            <w:r w:rsidRPr="009352AB">
              <w:rPr>
                <w:rFonts w:ascii="Times New Roman" w:eastAsia="Times New Roman" w:hAnsi="Times New Roman" w:cs="Times New Roman"/>
              </w:rPr>
              <w:t xml:space="preserve"> activation function</w:t>
            </w:r>
          </w:p>
        </w:tc>
      </w:tr>
      <w:tr w:rsidR="000B445D" w:rsidRPr="009352AB" w14:paraId="560754F0" w14:textId="77777777" w:rsidTr="00EB500F">
        <w:tc>
          <w:tcPr>
            <w:tcW w:w="3862" w:type="dxa"/>
            <w:tcBorders>
              <w:left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2284B79" w14:textId="0A51EA23" w:rsidR="00816E2D" w:rsidRDefault="009D22C7" w:rsidP="00816E2D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HIPSPARSELT_MATMUL_ACTIVATION_ABS</w:t>
            </w:r>
          </w:p>
        </w:tc>
        <w:tc>
          <w:tcPr>
            <w:tcW w:w="1800" w:type="dxa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EE41E79" w14:textId="24651D40" w:rsidR="00816E2D" w:rsidRPr="009352AB" w:rsidRDefault="00816E2D" w:rsidP="00816E2D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</w:t>
            </w:r>
            <w:r w:rsidRPr="009352AB">
              <w:rPr>
                <w:rFonts w:ascii="Times New Roman" w:eastAsia="Times New Roman" w:hAnsi="Times New Roman" w:cs="Times New Roman"/>
              </w:rPr>
              <w:t> 0: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false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true</w:t>
            </w:r>
            <w:r w:rsidRPr="009352AB">
              <w:rPr>
                <w:rFonts w:ascii="Times New Roman" w:eastAsia="Times New Roman" w:hAnsi="Times New Roman" w:cs="Times New Roman"/>
              </w:rPr>
              <w:t> otherwise</w:t>
            </w:r>
          </w:p>
        </w:tc>
        <w:tc>
          <w:tcPr>
            <w:tcW w:w="1080" w:type="dxa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071E6AB" w14:textId="1E57F4C1" w:rsidR="00816E2D" w:rsidRPr="009352AB" w:rsidRDefault="00816E2D" w:rsidP="00816E2D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false</w:t>
            </w:r>
          </w:p>
        </w:tc>
        <w:tc>
          <w:tcPr>
            <w:tcW w:w="2602" w:type="dxa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AAF860" w14:textId="52F3590D" w:rsidR="00816E2D" w:rsidRPr="009352AB" w:rsidRDefault="00816E2D" w:rsidP="00816E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ABS</w:t>
            </w:r>
            <w:r w:rsidRPr="009352AB">
              <w:rPr>
                <w:rFonts w:ascii="Times New Roman" w:eastAsia="Times New Roman" w:hAnsi="Times New Roman" w:cs="Times New Roman"/>
              </w:rPr>
              <w:t xml:space="preserve"> activation function</w:t>
            </w:r>
            <w:r w:rsidR="006B0C3A">
              <w:rPr>
                <w:rFonts w:ascii="Times New Roman" w:eastAsia="Times New Roman" w:hAnsi="Times New Roman" w:cs="Times New Roman"/>
              </w:rPr>
              <w:t xml:space="preserve"> (ROC only)</w:t>
            </w:r>
          </w:p>
        </w:tc>
      </w:tr>
      <w:tr w:rsidR="000B445D" w:rsidRPr="009352AB" w14:paraId="61E2D5F2" w14:textId="77777777" w:rsidTr="00EB500F">
        <w:tc>
          <w:tcPr>
            <w:tcW w:w="3862" w:type="dxa"/>
            <w:tcBorders>
              <w:left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BDDDECE" w14:textId="6C480DBE" w:rsidR="003155EF" w:rsidRDefault="00EC778A" w:rsidP="003155EF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HIPSPARSELT_MATMUL_ACTIVATION_LEAKYRELU</w:t>
            </w:r>
          </w:p>
        </w:tc>
        <w:tc>
          <w:tcPr>
            <w:tcW w:w="1800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9B97BE6" w14:textId="19A4C7F8" w:rsidR="003155EF" w:rsidRPr="009352AB" w:rsidRDefault="003155EF" w:rsidP="003155EF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</w:t>
            </w:r>
            <w:r w:rsidRPr="009352AB">
              <w:rPr>
                <w:rFonts w:ascii="Times New Roman" w:eastAsia="Times New Roman" w:hAnsi="Times New Roman" w:cs="Times New Roman"/>
              </w:rPr>
              <w:t> 0: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false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true</w:t>
            </w:r>
            <w:r w:rsidRPr="009352AB">
              <w:rPr>
                <w:rFonts w:ascii="Times New Roman" w:eastAsia="Times New Roman" w:hAnsi="Times New Roman" w:cs="Times New Roman"/>
              </w:rPr>
              <w:t> otherwise</w:t>
            </w:r>
          </w:p>
        </w:tc>
        <w:tc>
          <w:tcPr>
            <w:tcW w:w="1080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BD2F229" w14:textId="2A0504EA" w:rsidR="003155EF" w:rsidRPr="009352AB" w:rsidRDefault="003155EF" w:rsidP="003155EF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false</w:t>
            </w:r>
          </w:p>
        </w:tc>
        <w:tc>
          <w:tcPr>
            <w:tcW w:w="2602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6A0CCF0" w14:textId="0BF3430C" w:rsidR="003155EF" w:rsidRPr="009352AB" w:rsidRDefault="003155EF" w:rsidP="003155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LeakyReLU</w:t>
            </w:r>
            <w:proofErr w:type="spellEnd"/>
            <w:r w:rsidRPr="009352AB">
              <w:rPr>
                <w:rFonts w:ascii="Times New Roman" w:eastAsia="Times New Roman" w:hAnsi="Times New Roman" w:cs="Times New Roman"/>
              </w:rPr>
              <w:t xml:space="preserve"> activation function</w:t>
            </w:r>
            <w:r w:rsidR="006B0C3A">
              <w:rPr>
                <w:rFonts w:ascii="Times New Roman" w:eastAsia="Times New Roman" w:hAnsi="Times New Roman" w:cs="Times New Roman"/>
              </w:rPr>
              <w:t xml:space="preserve"> (ROC only)</w:t>
            </w:r>
          </w:p>
        </w:tc>
      </w:tr>
      <w:tr w:rsidR="000B445D" w:rsidRPr="009352AB" w14:paraId="15C336AC" w14:textId="77777777" w:rsidTr="00EB500F">
        <w:tc>
          <w:tcPr>
            <w:tcW w:w="3862" w:type="dxa"/>
            <w:tcBorders>
              <w:left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93C094D" w14:textId="44EE0998" w:rsidR="003155EF" w:rsidRDefault="009D22C7" w:rsidP="003155EF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HIPSPARSELT_MATMUL_ACTIVATION_LEAKYRELU_ALPHA</w:t>
            </w:r>
          </w:p>
        </w:tc>
        <w:tc>
          <w:tcPr>
            <w:tcW w:w="1800" w:type="dxa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F3DAE5B" w14:textId="2F3B35FA" w:rsidR="003155EF" w:rsidRPr="009352AB" w:rsidRDefault="003155EF" w:rsidP="003155EF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float</w:t>
            </w:r>
          </w:p>
        </w:tc>
        <w:tc>
          <w:tcPr>
            <w:tcW w:w="1080" w:type="dxa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C56BBAA" w14:textId="4C3DDF95" w:rsidR="003155EF" w:rsidRPr="009352AB" w:rsidRDefault="00DE2829" w:rsidP="003155EF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1</w:t>
            </w:r>
            <w:r w:rsidR="003155EF"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.0f</w:t>
            </w:r>
          </w:p>
        </w:tc>
        <w:tc>
          <w:tcPr>
            <w:tcW w:w="2602" w:type="dxa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66A4418" w14:textId="27F7BE39" w:rsidR="003155EF" w:rsidRPr="009352AB" w:rsidRDefault="00486CEC" w:rsidP="003155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Alpha value of the </w:t>
            </w:r>
            <w:proofErr w:type="spellStart"/>
            <w:r w:rsidR="003155EF">
              <w:rPr>
                <w:rFonts w:ascii="Times New Roman" w:eastAsia="Times New Roman" w:hAnsi="Times New Roman" w:cs="Times New Roman"/>
              </w:rPr>
              <w:t>LeakyReLU</w:t>
            </w:r>
            <w:proofErr w:type="spellEnd"/>
            <w:r w:rsidR="003155EF">
              <w:rPr>
                <w:rFonts w:ascii="Times New Roman" w:eastAsia="Times New Roman" w:hAnsi="Times New Roman" w:cs="Times New Roman"/>
              </w:rPr>
              <w:t xml:space="preserve"> </w:t>
            </w:r>
            <w:r w:rsidR="003155EF" w:rsidRPr="009352AB">
              <w:rPr>
                <w:rFonts w:ascii="Times New Roman" w:eastAsia="Times New Roman" w:hAnsi="Times New Roman" w:cs="Times New Roman"/>
              </w:rPr>
              <w:t>activation function</w:t>
            </w:r>
            <w:r w:rsidR="006B0C3A">
              <w:rPr>
                <w:rFonts w:ascii="Times New Roman" w:eastAsia="Times New Roman" w:hAnsi="Times New Roman" w:cs="Times New Roman"/>
              </w:rPr>
              <w:t xml:space="preserve"> (ROC only)</w:t>
            </w:r>
          </w:p>
        </w:tc>
      </w:tr>
      <w:tr w:rsidR="000B445D" w:rsidRPr="009352AB" w14:paraId="45D8C9BB" w14:textId="77777777" w:rsidTr="00EB500F">
        <w:tc>
          <w:tcPr>
            <w:tcW w:w="3862" w:type="dxa"/>
            <w:tcBorders>
              <w:left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56BDC6E" w14:textId="0A7E4A70" w:rsidR="00D927E5" w:rsidRDefault="00EC778A" w:rsidP="00D927E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HIPSPARSELT_MATMUL_ACTIVATION_SIGMOID</w:t>
            </w:r>
          </w:p>
        </w:tc>
        <w:tc>
          <w:tcPr>
            <w:tcW w:w="1800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5F41D3C" w14:textId="5E130F81" w:rsidR="00D927E5" w:rsidRPr="009352AB" w:rsidRDefault="00D927E5" w:rsidP="00D927E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</w:t>
            </w:r>
            <w:r w:rsidRPr="009352AB">
              <w:rPr>
                <w:rFonts w:ascii="Times New Roman" w:eastAsia="Times New Roman" w:hAnsi="Times New Roman" w:cs="Times New Roman"/>
              </w:rPr>
              <w:t> 0: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false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true</w:t>
            </w:r>
            <w:r w:rsidRPr="009352AB">
              <w:rPr>
                <w:rFonts w:ascii="Times New Roman" w:eastAsia="Times New Roman" w:hAnsi="Times New Roman" w:cs="Times New Roman"/>
              </w:rPr>
              <w:t> otherwise</w:t>
            </w:r>
          </w:p>
        </w:tc>
        <w:tc>
          <w:tcPr>
            <w:tcW w:w="1080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1126641" w14:textId="1C46BC28" w:rsidR="00D927E5" w:rsidRPr="009352AB" w:rsidRDefault="00D927E5" w:rsidP="00D927E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false</w:t>
            </w:r>
          </w:p>
        </w:tc>
        <w:tc>
          <w:tcPr>
            <w:tcW w:w="2602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9E9B52F" w14:textId="0F8D8CBA" w:rsidR="00D927E5" w:rsidRPr="009352AB" w:rsidRDefault="000B445D" w:rsidP="00D92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Sigmoid </w:t>
            </w:r>
            <w:r w:rsidR="00D927E5" w:rsidRPr="009352AB">
              <w:rPr>
                <w:rFonts w:ascii="Times New Roman" w:eastAsia="Times New Roman" w:hAnsi="Times New Roman" w:cs="Times New Roman"/>
              </w:rPr>
              <w:t>activation function</w:t>
            </w:r>
            <w:r w:rsidR="006B0C3A">
              <w:rPr>
                <w:rFonts w:ascii="Times New Roman" w:eastAsia="Times New Roman" w:hAnsi="Times New Roman" w:cs="Times New Roman"/>
              </w:rPr>
              <w:t xml:space="preserve"> (ROC only)</w:t>
            </w:r>
          </w:p>
        </w:tc>
      </w:tr>
      <w:tr w:rsidR="000B445D" w:rsidRPr="009352AB" w14:paraId="4388BBD3" w14:textId="77777777" w:rsidTr="006B0C3A">
        <w:tc>
          <w:tcPr>
            <w:tcW w:w="3862" w:type="dxa"/>
            <w:tcBorders>
              <w:left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74D344E" w14:textId="395B8803" w:rsidR="00D927E5" w:rsidRDefault="00EC778A" w:rsidP="00D927E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HIPSPARSELT_MATMUL_ACTIVATION_TANH</w:t>
            </w:r>
          </w:p>
        </w:tc>
        <w:tc>
          <w:tcPr>
            <w:tcW w:w="1800" w:type="dxa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7DC5706" w14:textId="55799BB1" w:rsidR="00D927E5" w:rsidRPr="009352AB" w:rsidRDefault="00D927E5" w:rsidP="00D927E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</w:t>
            </w:r>
            <w:r w:rsidRPr="009352AB">
              <w:rPr>
                <w:rFonts w:ascii="Times New Roman" w:eastAsia="Times New Roman" w:hAnsi="Times New Roman" w:cs="Times New Roman"/>
              </w:rPr>
              <w:t> 0: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false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true</w:t>
            </w:r>
            <w:r w:rsidRPr="009352AB">
              <w:rPr>
                <w:rFonts w:ascii="Times New Roman" w:eastAsia="Times New Roman" w:hAnsi="Times New Roman" w:cs="Times New Roman"/>
              </w:rPr>
              <w:t> otherwise</w:t>
            </w:r>
          </w:p>
        </w:tc>
        <w:tc>
          <w:tcPr>
            <w:tcW w:w="1080" w:type="dxa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B034DFB" w14:textId="3556B7E8" w:rsidR="00D927E5" w:rsidRPr="009352AB" w:rsidRDefault="00D927E5" w:rsidP="00D927E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false</w:t>
            </w:r>
          </w:p>
        </w:tc>
        <w:tc>
          <w:tcPr>
            <w:tcW w:w="2602" w:type="dxa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8D376FD" w14:textId="2938D227" w:rsidR="00D927E5" w:rsidRPr="009352AB" w:rsidRDefault="000B445D" w:rsidP="00D92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Tanh </w:t>
            </w:r>
            <w:r w:rsidR="00D927E5" w:rsidRPr="009352AB">
              <w:rPr>
                <w:rFonts w:ascii="Times New Roman" w:eastAsia="Times New Roman" w:hAnsi="Times New Roman" w:cs="Times New Roman"/>
              </w:rPr>
              <w:t>activation function</w:t>
            </w:r>
            <w:r w:rsidR="006B0C3A">
              <w:rPr>
                <w:rFonts w:ascii="Times New Roman" w:eastAsia="Times New Roman" w:hAnsi="Times New Roman" w:cs="Times New Roman"/>
              </w:rPr>
              <w:t xml:space="preserve"> (ROC only)</w:t>
            </w:r>
          </w:p>
        </w:tc>
      </w:tr>
      <w:tr w:rsidR="000B445D" w:rsidRPr="009352AB" w14:paraId="04FE0507" w14:textId="77777777" w:rsidTr="00EB500F">
        <w:tc>
          <w:tcPr>
            <w:tcW w:w="3862" w:type="dxa"/>
            <w:tcBorders>
              <w:left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6C1116" w14:textId="06C44E5F" w:rsidR="00D927E5" w:rsidRDefault="00EC778A" w:rsidP="00D927E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HIPSPARSELT_MATMUL_ACTIVATION_TANH_ALPHA</w:t>
            </w:r>
          </w:p>
        </w:tc>
        <w:tc>
          <w:tcPr>
            <w:tcW w:w="1800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3D859F4" w14:textId="263F6F07" w:rsidR="00D927E5" w:rsidRPr="009352AB" w:rsidRDefault="00D927E5" w:rsidP="00D927E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float</w:t>
            </w:r>
          </w:p>
        </w:tc>
        <w:tc>
          <w:tcPr>
            <w:tcW w:w="1080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DFF9AC4" w14:textId="706B2879" w:rsidR="00D927E5" w:rsidRPr="009352AB" w:rsidRDefault="00DE2829" w:rsidP="00D927E5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1</w:t>
            </w:r>
            <w:r w:rsidR="00D927E5"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.0f</w:t>
            </w:r>
          </w:p>
        </w:tc>
        <w:tc>
          <w:tcPr>
            <w:tcW w:w="2602" w:type="dxa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1E122BA" w14:textId="35E4EAA8" w:rsidR="00D927E5" w:rsidRPr="009352AB" w:rsidRDefault="00D927E5" w:rsidP="00D92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Alpha value of the </w:t>
            </w:r>
            <w:r w:rsidR="000B445D">
              <w:rPr>
                <w:rFonts w:ascii="Times New Roman" w:eastAsia="Times New Roman" w:hAnsi="Times New Roman" w:cs="Times New Roman"/>
              </w:rPr>
              <w:t xml:space="preserve">Tanh </w:t>
            </w:r>
            <w:r w:rsidRPr="009352AB">
              <w:rPr>
                <w:rFonts w:ascii="Times New Roman" w:eastAsia="Times New Roman" w:hAnsi="Times New Roman" w:cs="Times New Roman"/>
              </w:rPr>
              <w:t>activation function</w:t>
            </w:r>
            <w:r w:rsidR="006B0C3A">
              <w:rPr>
                <w:rFonts w:ascii="Times New Roman" w:eastAsia="Times New Roman" w:hAnsi="Times New Roman" w:cs="Times New Roman"/>
              </w:rPr>
              <w:t xml:space="preserve"> (ROC only)</w:t>
            </w:r>
          </w:p>
        </w:tc>
      </w:tr>
      <w:tr w:rsidR="00CC7884" w:rsidRPr="009352AB" w14:paraId="60B66C12" w14:textId="77777777" w:rsidTr="006B0C3A">
        <w:tc>
          <w:tcPr>
            <w:tcW w:w="386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080DB2D" w14:textId="62A5B2A9" w:rsidR="00CC7884" w:rsidRDefault="00EC778A" w:rsidP="00CC7884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HIPSPARSELT_MATMUL_ACTIVATION_TANH_BETA</w:t>
            </w:r>
          </w:p>
        </w:tc>
        <w:tc>
          <w:tcPr>
            <w:tcW w:w="180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A651FFF" w14:textId="197E7CBA" w:rsidR="00CC7884" w:rsidRPr="009352AB" w:rsidRDefault="00CC7884" w:rsidP="00CC7884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float</w:t>
            </w:r>
          </w:p>
        </w:tc>
        <w:tc>
          <w:tcPr>
            <w:tcW w:w="108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4893A86" w14:textId="49D9FE17" w:rsidR="00CC7884" w:rsidRPr="009352AB" w:rsidRDefault="00DE2829" w:rsidP="00CC7884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1</w:t>
            </w:r>
            <w:r w:rsidR="00CC7884"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.0f</w:t>
            </w:r>
          </w:p>
        </w:tc>
        <w:tc>
          <w:tcPr>
            <w:tcW w:w="260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F970C0E" w14:textId="0E652617" w:rsidR="006B0C3A" w:rsidRPr="009352AB" w:rsidRDefault="00DE2829" w:rsidP="006B0C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Beta</w:t>
            </w:r>
            <w:r w:rsidR="00CC7884">
              <w:rPr>
                <w:rFonts w:ascii="Times New Roman" w:eastAsia="Times New Roman" w:hAnsi="Times New Roman" w:cs="Times New Roman"/>
              </w:rPr>
              <w:t xml:space="preserve"> value of the Tanh </w:t>
            </w:r>
            <w:r w:rsidR="00CC7884" w:rsidRPr="009352AB">
              <w:rPr>
                <w:rFonts w:ascii="Times New Roman" w:eastAsia="Times New Roman" w:hAnsi="Times New Roman" w:cs="Times New Roman"/>
              </w:rPr>
              <w:t>activation function</w:t>
            </w:r>
            <w:r w:rsidR="006B0C3A">
              <w:rPr>
                <w:rFonts w:ascii="Times New Roman" w:eastAsia="Times New Roman" w:hAnsi="Times New Roman" w:cs="Times New Roman"/>
              </w:rPr>
              <w:t xml:space="preserve"> (ROC only)</w:t>
            </w:r>
          </w:p>
        </w:tc>
      </w:tr>
    </w:tbl>
    <w:p w14:paraId="188ED4BE" w14:textId="296B98C8" w:rsidR="00547CAB" w:rsidRDefault="009352AB" w:rsidP="00547CAB">
      <w:pPr>
        <w:shd w:val="clear" w:color="auto" w:fill="FCFCFC"/>
        <w:spacing w:after="360"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lastRenderedPageBreak/>
        <w:t>where the </w:t>
      </w:r>
      <w:proofErr w:type="spellStart"/>
      <w:r w:rsidRPr="009352AB">
        <w:rPr>
          <w:rFonts w:ascii="Lato" w:eastAsia="Times New Roman" w:hAnsi="Lato" w:cs="Times New Roman"/>
          <w:i/>
          <w:iCs/>
          <w:color w:val="404040"/>
          <w:sz w:val="24"/>
          <w:szCs w:val="24"/>
        </w:rPr>
        <w:t>ReLU</w:t>
      </w:r>
      <w:proofErr w:type="spellEnd"/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activation function is defined as:</w:t>
      </w:r>
    </w:p>
    <w:p w14:paraId="7FA3C95F" w14:textId="13B8967D" w:rsidR="00547CAB" w:rsidRDefault="00547CAB" w:rsidP="0002088E">
      <w:pPr>
        <w:shd w:val="clear" w:color="auto" w:fill="FCFCFC"/>
        <w:spacing w:after="360" w:line="360" w:lineRule="atLeast"/>
        <w:ind w:firstLine="720"/>
        <w:jc w:val="both"/>
        <w:rPr>
          <w:rFonts w:ascii="Lato" w:eastAsia="Times New Roman" w:hAnsi="Lato" w:cs="Times New Roman"/>
          <w:color w:val="404040"/>
          <w:sz w:val="24"/>
          <w:szCs w:val="24"/>
        </w:rPr>
      </w:pPr>
      <w:proofErr w:type="spellStart"/>
      <w:r>
        <w:rPr>
          <w:rFonts w:ascii="Lato" w:eastAsia="Times New Roman" w:hAnsi="Lato" w:cs="Times New Roman"/>
          <w:color w:val="404040"/>
          <w:sz w:val="24"/>
          <w:szCs w:val="24"/>
        </w:rPr>
        <w:t>ReLU</w:t>
      </w:r>
      <w:proofErr w:type="spellEnd"/>
      <w:r>
        <w:rPr>
          <w:rFonts w:ascii="Lato" w:eastAsia="Times New Roman" w:hAnsi="Lato" w:cs="Times New Roman"/>
          <w:color w:val="404040"/>
          <w:sz w:val="24"/>
          <w:szCs w:val="24"/>
        </w:rPr>
        <w:t xml:space="preserve">(v) =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color w:val="404040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color w:val="404040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color w:val="404040"/>
                    <w:sz w:val="24"/>
                    <w:szCs w:val="24"/>
                  </w:rPr>
                  <m:t xml:space="preserve"> v &gt; threshold,  min(v, upperbound)</m:t>
                </m:r>
              </m:e>
              <m:e>
                <m:r>
                  <w:rPr>
                    <w:rFonts w:ascii="Cambria Math" w:eastAsia="Times New Roman" w:hAnsi="Cambria Math" w:cs="Times New Roman"/>
                    <w:color w:val="404040"/>
                    <w:sz w:val="24"/>
                    <w:szCs w:val="24"/>
                  </w:rPr>
                  <m:t xml:space="preserve">v ≤ threshold,   0                                   </m:t>
                </m:r>
              </m:e>
            </m:eqArr>
          </m:e>
        </m:d>
      </m:oMath>
    </w:p>
    <w:p w14:paraId="5B0ED4F5" w14:textId="0DE54361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algorithm enumerator is used in the </w:t>
      </w:r>
      <w:proofErr w:type="gramStart"/>
      <w:r w:rsidR="00BD57DD">
        <w:rPr>
          <w:rFonts w:ascii="Lato" w:eastAsia="Times New Roman" w:hAnsi="Lato" w:cs="Times New Roman"/>
          <w:color w:val="76B900"/>
          <w:sz w:val="24"/>
          <w:szCs w:val="24"/>
        </w:rPr>
        <w:t>hipsparseLtMatmulDescSetAttribute</w:t>
      </w:r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</w:t>
      </w:r>
      <w:proofErr w:type="gram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and </w:t>
      </w:r>
      <w:r w:rsidR="00BD57DD">
        <w:rPr>
          <w:rFonts w:ascii="Lato" w:eastAsia="Times New Roman" w:hAnsi="Lato" w:cs="Times New Roman"/>
          <w:color w:val="76B900"/>
          <w:sz w:val="24"/>
          <w:szCs w:val="24"/>
        </w:rPr>
        <w:t>hipsparseLtMatmulDescGetAttribute</w:t>
      </w:r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functions.</w:t>
      </w:r>
    </w:p>
    <w:p w14:paraId="630C9F68" w14:textId="77777777" w:rsidR="009352AB" w:rsidRPr="009352AB" w:rsidRDefault="00A06F6A" w:rsidP="009352AB">
      <w:pPr>
        <w:shd w:val="clear" w:color="auto" w:fill="FCFCFC"/>
        <w:spacing w:before="360" w:after="360" w:line="240" w:lineRule="auto"/>
        <w:rPr>
          <w:rFonts w:ascii="Lato" w:eastAsia="Times New Roman" w:hAnsi="Lato" w:cs="Times New Roman"/>
          <w:color w:val="404040"/>
          <w:sz w:val="24"/>
          <w:szCs w:val="24"/>
        </w:rPr>
      </w:pPr>
      <w:r>
        <w:rPr>
          <w:rFonts w:ascii="Lato" w:eastAsia="Times New Roman" w:hAnsi="Lato" w:cs="Times New Roman"/>
          <w:color w:val="404040"/>
          <w:sz w:val="24"/>
          <w:szCs w:val="24"/>
        </w:rPr>
        <w:pict w14:anchorId="69E781AB">
          <v:rect id="_x0000_i1037" style="width:0;height:.75pt" o:hralign="center" o:hrstd="t" o:hr="t" fillcolor="#a0a0a0" stroked="f"/>
        </w:pict>
      </w:r>
    </w:p>
    <w:p w14:paraId="764C41E7" w14:textId="7B8B514A" w:rsidR="009352AB" w:rsidRPr="009352AB" w:rsidRDefault="00B653E0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hipsparseLtMatmulAlg_t</w:t>
      </w:r>
      <w:proofErr w:type="spellEnd"/>
    </w:p>
    <w:p w14:paraId="6689350D" w14:textId="77777777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enumerator specifies the algorithm for matrix-matrix multiplication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0"/>
        <w:gridCol w:w="2051"/>
      </w:tblGrid>
      <w:tr w:rsidR="009352AB" w:rsidRPr="009352AB" w14:paraId="0D000E91" w14:textId="77777777" w:rsidTr="009352AB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8C5108F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Value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B1919CF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9352AB" w:rsidRPr="009352AB" w14:paraId="27E02178" w14:textId="77777777" w:rsidTr="009352AB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63B8799" w14:textId="274B6FB7" w:rsidR="009352AB" w:rsidRPr="009352AB" w:rsidRDefault="001469E1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HIPSPARSELT_MATMUL_ALG_DEFAULT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4CDD7E4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>Default algorithm</w:t>
            </w:r>
          </w:p>
        </w:tc>
      </w:tr>
    </w:tbl>
    <w:p w14:paraId="5C70B1B0" w14:textId="6A0A9A91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algorithm enumerator is used in the </w:t>
      </w:r>
      <w:proofErr w:type="spellStart"/>
      <w:proofErr w:type="gramStart"/>
      <w:r w:rsidR="00BD57DD">
        <w:rPr>
          <w:rFonts w:ascii="Lato" w:eastAsia="Times New Roman" w:hAnsi="Lato" w:cs="Times New Roman"/>
          <w:color w:val="76B900"/>
          <w:sz w:val="24"/>
          <w:szCs w:val="24"/>
        </w:rPr>
        <w:t>hipsparseLtMatmulAlgSelectionInit</w:t>
      </w:r>
      <w:proofErr w:type="spell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</w:t>
      </w:r>
      <w:proofErr w:type="gram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function.</w:t>
      </w:r>
    </w:p>
    <w:p w14:paraId="6A5D9682" w14:textId="77777777" w:rsidR="009352AB" w:rsidRPr="009352AB" w:rsidRDefault="00A06F6A" w:rsidP="009352AB">
      <w:pPr>
        <w:shd w:val="clear" w:color="auto" w:fill="FCFCFC"/>
        <w:spacing w:before="360" w:after="360" w:line="240" w:lineRule="auto"/>
        <w:rPr>
          <w:rFonts w:ascii="Lato" w:eastAsia="Times New Roman" w:hAnsi="Lato" w:cs="Times New Roman"/>
          <w:color w:val="404040"/>
          <w:sz w:val="24"/>
          <w:szCs w:val="24"/>
        </w:rPr>
      </w:pPr>
      <w:r>
        <w:rPr>
          <w:rFonts w:ascii="Lato" w:eastAsia="Times New Roman" w:hAnsi="Lato" w:cs="Times New Roman"/>
          <w:color w:val="404040"/>
          <w:sz w:val="24"/>
          <w:szCs w:val="24"/>
        </w:rPr>
        <w:pict w14:anchorId="71666066">
          <v:rect id="_x0000_i1038" style="width:0;height:.75pt" o:hralign="center" o:hrstd="t" o:hr="t" fillcolor="#a0a0a0" stroked="f"/>
        </w:pict>
      </w:r>
    </w:p>
    <w:p w14:paraId="2363F6CF" w14:textId="740D4608" w:rsidR="009352AB" w:rsidRPr="009352AB" w:rsidRDefault="00B653E0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hipsparseLtMatmulAlgAttribute_t</w:t>
      </w:r>
      <w:proofErr w:type="spellEnd"/>
    </w:p>
    <w:p w14:paraId="4D002729" w14:textId="77777777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enumerator specifies the matrix multiplication algorithm attributes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7"/>
        <w:gridCol w:w="5587"/>
      </w:tblGrid>
      <w:tr w:rsidR="009352AB" w:rsidRPr="009352AB" w14:paraId="0B10C197" w14:textId="77777777" w:rsidTr="009352AB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9EB2012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Value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C3A13A6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9352AB" w:rsidRPr="009352AB" w14:paraId="2CF7F11F" w14:textId="77777777" w:rsidTr="009352AB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CDF821E" w14:textId="715B3D98" w:rsidR="009352AB" w:rsidRPr="009352AB" w:rsidRDefault="001469E1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HIPSPARSELT_MATMUL_ALG_CONFIG_ID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8F7E95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>Algorithm ID (set and query)</w:t>
            </w:r>
          </w:p>
        </w:tc>
      </w:tr>
      <w:tr w:rsidR="009352AB" w:rsidRPr="009352AB" w14:paraId="25B2D7BE" w14:textId="77777777" w:rsidTr="009352AB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EEA07AE" w14:textId="067BC7D9" w:rsidR="009352AB" w:rsidRPr="009352AB" w:rsidRDefault="001469E1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HIPSPARSELT_MATMUL_ALG_CONFIG_MAX_ID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3357AC0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>Algorithm ID limit (query only)</w:t>
            </w:r>
          </w:p>
        </w:tc>
      </w:tr>
      <w:tr w:rsidR="009352AB" w:rsidRPr="009352AB" w14:paraId="2106D599" w14:textId="77777777" w:rsidTr="009352AB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90B4C25" w14:textId="0B217D1E" w:rsidR="009352AB" w:rsidRPr="009352AB" w:rsidRDefault="001469E1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HIPSPARSELT_MATMUL_SEARCH_ITERATIONS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1750328" w14:textId="2369ECFD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>Number of iterations (kernel launches per algorithm) for </w:t>
            </w:r>
            <w:proofErr w:type="spellStart"/>
            <w:proofErr w:type="gramStart"/>
            <w:r w:rsidR="00BD57DD">
              <w:rPr>
                <w:rFonts w:ascii="Times New Roman" w:eastAsia="Times New Roman" w:hAnsi="Times New Roman" w:cs="Times New Roman"/>
                <w:color w:val="76B900"/>
              </w:rPr>
              <w:t>hipsparseLtMatmulSearch</w:t>
            </w:r>
            <w:proofErr w:type="spellEnd"/>
            <w:r w:rsidRPr="009352AB">
              <w:rPr>
                <w:rFonts w:ascii="Times New Roman" w:eastAsia="Times New Roman" w:hAnsi="Times New Roman" w:cs="Times New Roman"/>
                <w:color w:val="76B900"/>
              </w:rPr>
              <w:t>(</w:t>
            </w:r>
            <w:proofErr w:type="gramEnd"/>
            <w:r w:rsidRPr="009352AB">
              <w:rPr>
                <w:rFonts w:ascii="Times New Roman" w:eastAsia="Times New Roman" w:hAnsi="Times New Roman" w:cs="Times New Roman"/>
                <w:color w:val="76B900"/>
              </w:rPr>
              <w:t>)</w:t>
            </w:r>
            <w:r w:rsidRPr="009352AB">
              <w:rPr>
                <w:rFonts w:ascii="Times New Roman" w:eastAsia="Times New Roman" w:hAnsi="Times New Roman" w:cs="Times New Roman"/>
              </w:rPr>
              <w:t>, default=10</w:t>
            </w:r>
          </w:p>
        </w:tc>
      </w:tr>
    </w:tbl>
    <w:p w14:paraId="1E3D0DAD" w14:textId="4218D538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algorithm attribute enumerator is used in the </w:t>
      </w:r>
      <w:proofErr w:type="gramStart"/>
      <w:r w:rsidR="00BD57DD">
        <w:rPr>
          <w:rFonts w:ascii="Lato" w:eastAsia="Times New Roman" w:hAnsi="Lato" w:cs="Times New Roman"/>
          <w:color w:val="76B900"/>
          <w:sz w:val="24"/>
          <w:szCs w:val="24"/>
        </w:rPr>
        <w:t>hipsparseLtMatmulAlgGetAttribute</w:t>
      </w:r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</w:t>
      </w:r>
      <w:proofErr w:type="gram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and </w:t>
      </w:r>
      <w:r w:rsidR="00BD57DD">
        <w:rPr>
          <w:rFonts w:ascii="Lato" w:eastAsia="Times New Roman" w:hAnsi="Lato" w:cs="Times New Roman"/>
          <w:color w:val="76B900"/>
          <w:sz w:val="24"/>
          <w:szCs w:val="24"/>
        </w:rPr>
        <w:t>hipsparseLtMatmulAlgSetAttribute</w:t>
      </w:r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functions.</w:t>
      </w:r>
    </w:p>
    <w:p w14:paraId="27425714" w14:textId="77777777" w:rsidR="009352AB" w:rsidRPr="009352AB" w:rsidRDefault="00A06F6A" w:rsidP="009352AB">
      <w:pPr>
        <w:shd w:val="clear" w:color="auto" w:fill="FCFCFC"/>
        <w:spacing w:before="360" w:after="360" w:line="240" w:lineRule="auto"/>
        <w:rPr>
          <w:rFonts w:ascii="Lato" w:eastAsia="Times New Roman" w:hAnsi="Lato" w:cs="Times New Roman"/>
          <w:color w:val="404040"/>
          <w:sz w:val="24"/>
          <w:szCs w:val="24"/>
        </w:rPr>
      </w:pPr>
      <w:r>
        <w:rPr>
          <w:rFonts w:ascii="Lato" w:eastAsia="Times New Roman" w:hAnsi="Lato" w:cs="Times New Roman"/>
          <w:color w:val="404040"/>
          <w:sz w:val="24"/>
          <w:szCs w:val="24"/>
        </w:rPr>
        <w:pict w14:anchorId="7F8D1CBE">
          <v:rect id="_x0000_i1039" style="width:0;height:.75pt" o:hralign="center" o:hrstd="t" o:hr="t" fillcolor="#a0a0a0" stroked="f"/>
        </w:pict>
      </w:r>
    </w:p>
    <w:p w14:paraId="37135AB4" w14:textId="72EB0D17" w:rsidR="009352AB" w:rsidRPr="009352AB" w:rsidRDefault="00B653E0" w:rsidP="009352AB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404040"/>
          <w:sz w:val="30"/>
          <w:szCs w:val="30"/>
        </w:rPr>
      </w:pPr>
      <w:proofErr w:type="spellStart"/>
      <w:r>
        <w:rPr>
          <w:rFonts w:ascii="Consolas" w:eastAsia="Times New Roman" w:hAnsi="Consolas" w:cs="Courier New"/>
          <w:b/>
          <w:bCs/>
          <w:color w:val="E74C3C"/>
          <w:sz w:val="23"/>
          <w:szCs w:val="23"/>
          <w:bdr w:val="single" w:sz="6" w:space="2" w:color="E1E4E5" w:frame="1"/>
          <w:shd w:val="clear" w:color="auto" w:fill="FFFFFF"/>
        </w:rPr>
        <w:lastRenderedPageBreak/>
        <w:t>hipsparseLtPruneAlg_t</w:t>
      </w:r>
      <w:proofErr w:type="spellEnd"/>
    </w:p>
    <w:p w14:paraId="7C8B8D52" w14:textId="77777777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enumerator specifies the pruning algorithm to apply to the structured matrix before the compression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2"/>
        <w:gridCol w:w="6202"/>
      </w:tblGrid>
      <w:tr w:rsidR="009352AB" w:rsidRPr="009352AB" w14:paraId="3CD58365" w14:textId="77777777" w:rsidTr="009352AB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B96C24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Value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476638A" w14:textId="77777777" w:rsidR="009352AB" w:rsidRPr="009352AB" w:rsidRDefault="009352AB" w:rsidP="0093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D21E6B" w:rsidRPr="009352AB" w14:paraId="14CACB6B" w14:textId="77777777" w:rsidTr="009352AB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E8D6A39" w14:textId="63EAC1E2" w:rsidR="00D21E6B" w:rsidRDefault="00D21E6B" w:rsidP="009352AB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HIPSPARSELT_PRUNE_SPMMA_TILE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1DBB09A" w14:textId="77777777" w:rsidR="00D21E6B" w:rsidRDefault="00D21E6B" w:rsidP="00D21E6B">
            <w:pPr>
              <w:pStyle w:val="NormalWeb"/>
              <w:spacing w:before="0" w:beforeAutospacing="0" w:after="0" w:afterAutospacing="0"/>
              <w:rPr>
                <w:rFonts w:ascii="Lato" w:hAnsi="Lato"/>
                <w:color w:val="404040"/>
                <w:sz w:val="22"/>
                <w:szCs w:val="22"/>
              </w:rPr>
            </w:pPr>
            <w:r>
              <w:rPr>
                <w:rStyle w:val="Strong"/>
                <w:rFonts w:ascii="Lato" w:hAnsi="Lato"/>
                <w:color w:val="404040"/>
                <w:sz w:val="22"/>
                <w:szCs w:val="22"/>
              </w:rPr>
              <w:t>-</w:t>
            </w:r>
            <w:r>
              <w:rPr>
                <w:rFonts w:ascii="Lato" w:hAnsi="Lato"/>
                <w:color w:val="404040"/>
                <w:sz w:val="22"/>
                <w:szCs w:val="22"/>
              </w:rPr>
              <w:t>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half</w:t>
            </w:r>
            <w:r>
              <w:rPr>
                <w:rFonts w:ascii="Lato" w:hAnsi="Lato"/>
                <w:color w:val="404040"/>
                <w:sz w:val="22"/>
                <w:szCs w:val="22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bfloat16</w:t>
            </w:r>
            <w:r>
              <w:rPr>
                <w:rFonts w:ascii="Lato" w:hAnsi="Lato"/>
                <w:color w:val="404040"/>
                <w:sz w:val="22"/>
                <w:szCs w:val="22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int8</w:t>
            </w:r>
            <w:r>
              <w:rPr>
                <w:rFonts w:ascii="Lato" w:hAnsi="Lato"/>
                <w:color w:val="404040"/>
                <w:sz w:val="22"/>
                <w:szCs w:val="22"/>
              </w:rPr>
              <w:t>: Zero-out eight values in a 4x4 tile to maximize the </w:t>
            </w:r>
            <w:r>
              <w:rPr>
                <w:rStyle w:val="Emphasis"/>
                <w:rFonts w:ascii="Lato" w:hAnsi="Lato"/>
                <w:color w:val="404040"/>
                <w:sz w:val="22"/>
                <w:szCs w:val="22"/>
              </w:rPr>
              <w:t>L1-norm</w:t>
            </w:r>
            <w:r>
              <w:rPr>
                <w:rFonts w:ascii="Lato" w:hAnsi="Lato"/>
                <w:color w:val="404040"/>
                <w:sz w:val="22"/>
                <w:szCs w:val="22"/>
              </w:rPr>
              <w:t> of the resulting tile, under the constraint of selecting exactly two elements for each row and column</w:t>
            </w:r>
          </w:p>
          <w:p w14:paraId="2412D206" w14:textId="77777777" w:rsidR="00D21E6B" w:rsidRDefault="00D21E6B" w:rsidP="00D21E6B">
            <w:pPr>
              <w:pStyle w:val="NormalWeb"/>
              <w:spacing w:before="0" w:beforeAutospacing="0" w:after="0" w:afterAutospacing="0"/>
              <w:rPr>
                <w:rFonts w:ascii="Lato" w:hAnsi="Lato"/>
                <w:color w:val="404040"/>
                <w:sz w:val="22"/>
                <w:szCs w:val="22"/>
              </w:rPr>
            </w:pPr>
            <w:r>
              <w:rPr>
                <w:rFonts w:ascii="Lato" w:hAnsi="Lato"/>
                <w:color w:val="404040"/>
                <w:sz w:val="22"/>
                <w:szCs w:val="22"/>
              </w:rPr>
              <w:t> </w:t>
            </w:r>
          </w:p>
          <w:p w14:paraId="010FEE00" w14:textId="74726CFB" w:rsidR="00D21E6B" w:rsidRDefault="00D21E6B" w:rsidP="00D21E6B">
            <w:pPr>
              <w:pStyle w:val="NormalWeb"/>
              <w:spacing w:before="0" w:beforeAutospacing="0" w:after="0" w:afterAutospacing="0"/>
              <w:rPr>
                <w:rFonts w:ascii="Lato" w:hAnsi="Lato"/>
                <w:color w:val="404040"/>
                <w:sz w:val="22"/>
                <w:szCs w:val="22"/>
              </w:rPr>
            </w:pPr>
            <w:r>
              <w:rPr>
                <w:rStyle w:val="Strong"/>
                <w:rFonts w:ascii="Lato" w:hAnsi="Lato"/>
                <w:color w:val="404040"/>
                <w:sz w:val="22"/>
                <w:szCs w:val="22"/>
              </w:rPr>
              <w:t>-</w:t>
            </w:r>
            <w:r>
              <w:rPr>
                <w:rFonts w:ascii="Lato" w:hAnsi="Lato"/>
                <w:color w:val="404040"/>
                <w:sz w:val="22"/>
                <w:szCs w:val="22"/>
              </w:rPr>
              <w:t>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float</w:t>
            </w:r>
            <w:r>
              <w:rPr>
                <w:rFonts w:ascii="Lato" w:hAnsi="Lato"/>
                <w:color w:val="404040"/>
                <w:sz w:val="22"/>
                <w:szCs w:val="22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tf32</w:t>
            </w:r>
            <w:r>
              <w:rPr>
                <w:rFonts w:ascii="Lato" w:hAnsi="Lato"/>
                <w:color w:val="404040"/>
                <w:sz w:val="22"/>
                <w:szCs w:val="22"/>
              </w:rPr>
              <w:t>: Zero-out two values in a 2x2 tile to maximize the </w:t>
            </w:r>
            <w:r>
              <w:rPr>
                <w:rStyle w:val="Emphasis"/>
                <w:rFonts w:ascii="Lato" w:hAnsi="Lato"/>
                <w:color w:val="404040"/>
                <w:sz w:val="22"/>
                <w:szCs w:val="22"/>
              </w:rPr>
              <w:t>L1-norm</w:t>
            </w:r>
            <w:r>
              <w:rPr>
                <w:rFonts w:ascii="Lato" w:hAnsi="Lato"/>
                <w:color w:val="404040"/>
                <w:sz w:val="22"/>
                <w:szCs w:val="22"/>
              </w:rPr>
              <w:t> of the resulting tile, under the constraint of selecting exactly one element for each row and column (CUDA only)</w:t>
            </w:r>
          </w:p>
          <w:p w14:paraId="3230CA39" w14:textId="77777777" w:rsidR="00D21E6B" w:rsidRPr="009352AB" w:rsidRDefault="00D21E6B" w:rsidP="00883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352AB" w:rsidRPr="009352AB" w14:paraId="396F4F93" w14:textId="77777777" w:rsidTr="00D21E6B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4FC07C0" w14:textId="4D5672C1" w:rsidR="009352AB" w:rsidRPr="009352AB" w:rsidRDefault="001469E1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HIPSPARSELT_PRUNE_SPMMA_STRIP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4E6E5FC" w14:textId="738DDDDD" w:rsidR="00D76D2E" w:rsidRDefault="009352AB" w:rsidP="008835BA">
            <w:pPr>
              <w:spacing w:after="0" w:line="240" w:lineRule="auto"/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> </w:t>
            </w: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half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bfloat16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int8</w:t>
            </w:r>
          </w:p>
          <w:p w14:paraId="3F3BDF73" w14:textId="0ED4900A" w:rsidR="00D76D2E" w:rsidRDefault="00D76D2E" w:rsidP="008835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9352AB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float</w:t>
            </w: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8</w:t>
            </w:r>
            <w:r w:rsidRPr="009352AB">
              <w:rPr>
                <w:rFonts w:ascii="Times New Roman" w:eastAsia="Times New Roman" w:hAnsi="Times New Roman" w:cs="Times New Roman"/>
              </w:rPr>
              <w:t>, </w:t>
            </w:r>
            <w:r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bfloat</w:t>
            </w: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8</w:t>
            </w:r>
            <w:r w:rsidRPr="00B73569">
              <w:rPr>
                <w:rFonts w:ascii="Times New Roman" w:eastAsia="Times New Roman" w:hAnsi="Times New Roman" w:cs="Times New Roman"/>
              </w:rPr>
              <w:t>(ROC only)</w:t>
            </w:r>
          </w:p>
          <w:p w14:paraId="0D289C83" w14:textId="7209CCBD" w:rsidR="009352AB" w:rsidRPr="009352AB" w:rsidRDefault="009352AB" w:rsidP="008835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>Zero-out two values in a 1x4 strip to maximize the </w:t>
            </w:r>
            <w:r w:rsidRPr="00B73569">
              <w:rPr>
                <w:rFonts w:ascii="Times New Roman" w:eastAsia="Times New Roman" w:hAnsi="Times New Roman" w:cs="Times New Roman"/>
              </w:rPr>
              <w:t>L1-norm</w:t>
            </w:r>
            <w:r w:rsidRPr="009352AB">
              <w:rPr>
                <w:rFonts w:ascii="Times New Roman" w:eastAsia="Times New Roman" w:hAnsi="Times New Roman" w:cs="Times New Roman"/>
              </w:rPr>
              <w:t> of the resulting strip</w:t>
            </w:r>
          </w:p>
          <w:p w14:paraId="6A0914B2" w14:textId="77777777" w:rsidR="009352AB" w:rsidRP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> </w:t>
            </w:r>
          </w:p>
          <w:p w14:paraId="05C1053C" w14:textId="07ACDD46" w:rsidR="009352AB" w:rsidRDefault="009352AB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52AB">
              <w:rPr>
                <w:rFonts w:ascii="Times New Roman" w:eastAsia="Times New Roman" w:hAnsi="Times New Roman" w:cs="Times New Roman"/>
              </w:rPr>
              <w:t>The strip direction is chosen according to the operation </w:t>
            </w:r>
            <w:r w:rsidRPr="009352AB">
              <w:rPr>
                <w:rFonts w:ascii="Consolas" w:eastAsia="Times New Roman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op</w:t>
            </w:r>
            <w:r w:rsidRPr="009352AB">
              <w:rPr>
                <w:rFonts w:ascii="Times New Roman" w:eastAsia="Times New Roman" w:hAnsi="Times New Roman" w:cs="Times New Roman"/>
              </w:rPr>
              <w:t> and matrix layout applied to the structured (sparse) matrix</w:t>
            </w:r>
          </w:p>
          <w:p w14:paraId="0DB188E5" w14:textId="77777777" w:rsidR="00D76D2E" w:rsidRDefault="00D76D2E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BF46205" w14:textId="77777777" w:rsidR="00D76D2E" w:rsidRPr="00B73569" w:rsidRDefault="00D76D2E" w:rsidP="00B73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Style w:val="Strong"/>
                <w:rFonts w:ascii="Lato" w:hAnsi="Lato"/>
                <w:color w:val="404040"/>
              </w:rPr>
              <w:t>-</w:t>
            </w:r>
            <w:r>
              <w:rPr>
                <w:rFonts w:ascii="Lato" w:hAnsi="Lato"/>
                <w:color w:val="404040"/>
              </w:rPr>
              <w:t>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float</w:t>
            </w:r>
            <w:r>
              <w:rPr>
                <w:rFonts w:ascii="Lato" w:hAnsi="Lato"/>
                <w:color w:val="404040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tf32</w:t>
            </w:r>
            <w:r>
              <w:rPr>
                <w:rFonts w:ascii="Lato" w:hAnsi="Lato"/>
                <w:color w:val="404040"/>
              </w:rPr>
              <w:t xml:space="preserve">: </w:t>
            </w:r>
            <w:r w:rsidRPr="00B73569">
              <w:rPr>
                <w:rFonts w:ascii="Times New Roman" w:eastAsia="Times New Roman" w:hAnsi="Times New Roman" w:cs="Times New Roman"/>
              </w:rPr>
              <w:t>Zero-out one value in a 1x2 strip to maximize the </w:t>
            </w:r>
            <w:r w:rsidRPr="00B73569">
              <w:rPr>
                <w:rFonts w:ascii="Times New Roman" w:eastAsia="Times New Roman" w:hAnsi="Times New Roman" w:cs="Times New Roman"/>
                <w:i/>
                <w:iCs/>
              </w:rPr>
              <w:t>L1-norm</w:t>
            </w:r>
            <w:r w:rsidRPr="00B73569">
              <w:rPr>
                <w:rFonts w:ascii="Times New Roman" w:eastAsia="Times New Roman" w:hAnsi="Times New Roman" w:cs="Times New Roman"/>
              </w:rPr>
              <w:t> of the resulting strip</w:t>
            </w:r>
          </w:p>
          <w:p w14:paraId="79613321" w14:textId="77777777" w:rsidR="00D76D2E" w:rsidRPr="00B73569" w:rsidRDefault="00D76D2E" w:rsidP="00B73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569">
              <w:rPr>
                <w:rFonts w:ascii="Times New Roman" w:eastAsia="Times New Roman" w:hAnsi="Times New Roman" w:cs="Times New Roman"/>
              </w:rPr>
              <w:t> </w:t>
            </w:r>
          </w:p>
          <w:p w14:paraId="20F3669C" w14:textId="2FB885C3" w:rsidR="00D76D2E" w:rsidRPr="00B73569" w:rsidRDefault="00D76D2E" w:rsidP="00B73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569">
              <w:rPr>
                <w:rFonts w:ascii="Times New Roman" w:eastAsia="Times New Roman" w:hAnsi="Times New Roman" w:cs="Times New Roman"/>
              </w:rPr>
              <w:t>The strip direction is chosen according to the operation</w:t>
            </w:r>
            <w:r>
              <w:rPr>
                <w:rFonts w:ascii="Lato" w:hAnsi="Lato"/>
                <w:color w:val="404040"/>
              </w:rPr>
              <w:t>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op</w:t>
            </w:r>
            <w:r>
              <w:rPr>
                <w:rFonts w:ascii="Lato" w:hAnsi="Lato"/>
                <w:color w:val="404040"/>
              </w:rPr>
              <w:t> </w:t>
            </w:r>
            <w:r w:rsidRPr="00B73569">
              <w:rPr>
                <w:rFonts w:ascii="Times New Roman" w:eastAsia="Times New Roman" w:hAnsi="Times New Roman" w:cs="Times New Roman"/>
              </w:rPr>
              <w:t>and matrix layout applied to the structured (sparse) matrix (CUDA only)</w:t>
            </w:r>
          </w:p>
          <w:p w14:paraId="796BD8F6" w14:textId="3C32D924" w:rsidR="00D76D2E" w:rsidRPr="009352AB" w:rsidRDefault="00D76D2E" w:rsidP="00935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E4C9E21" w14:textId="4EE4177C" w:rsidR="009352AB" w:rsidRPr="009352AB" w:rsidRDefault="009352AB" w:rsidP="009352AB">
      <w:pPr>
        <w:shd w:val="clear" w:color="auto" w:fill="FCFCFC"/>
        <w:spacing w:line="360" w:lineRule="atLeast"/>
        <w:rPr>
          <w:rFonts w:ascii="Lato" w:eastAsia="Times New Roman" w:hAnsi="Lato" w:cs="Times New Roman"/>
          <w:color w:val="404040"/>
          <w:sz w:val="24"/>
          <w:szCs w:val="24"/>
        </w:rPr>
      </w:pP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The pruning algorithm is used in the </w:t>
      </w:r>
      <w:proofErr w:type="spellStart"/>
      <w:proofErr w:type="gramStart"/>
      <w:r w:rsidR="00BD57DD">
        <w:rPr>
          <w:rFonts w:ascii="Lato" w:eastAsia="Times New Roman" w:hAnsi="Lato" w:cs="Times New Roman"/>
          <w:color w:val="76B900"/>
          <w:sz w:val="24"/>
          <w:szCs w:val="24"/>
        </w:rPr>
        <w:t>hipsparseLtSpMMAPrune</w:t>
      </w:r>
      <w:proofErr w:type="spell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(</w:t>
      </w:r>
      <w:proofErr w:type="gramEnd"/>
      <w:r w:rsidRPr="009352AB">
        <w:rPr>
          <w:rFonts w:ascii="Lato" w:eastAsia="Times New Roman" w:hAnsi="Lato" w:cs="Times New Roman"/>
          <w:color w:val="76B900"/>
          <w:sz w:val="24"/>
          <w:szCs w:val="24"/>
        </w:rPr>
        <w:t>)</w:t>
      </w:r>
      <w:r w:rsidRPr="009352AB">
        <w:rPr>
          <w:rFonts w:ascii="Lato" w:eastAsia="Times New Roman" w:hAnsi="Lato" w:cs="Times New Roman"/>
          <w:color w:val="404040"/>
          <w:sz w:val="24"/>
          <w:szCs w:val="24"/>
        </w:rPr>
        <w:t> function.</w:t>
      </w:r>
    </w:p>
    <w:p w14:paraId="70FA223A" w14:textId="3C2E9DB3" w:rsidR="009352AB" w:rsidRDefault="009352AB"/>
    <w:p w14:paraId="6364ADEC" w14:textId="28712508" w:rsidR="002E745D" w:rsidRDefault="002E745D"/>
    <w:p w14:paraId="17A665C5" w14:textId="0DFA0E0E" w:rsidR="002E745D" w:rsidRDefault="002E745D"/>
    <w:p w14:paraId="4CF9DF1D" w14:textId="28F145EF" w:rsidR="0068441C" w:rsidRDefault="0068441C"/>
    <w:p w14:paraId="4B14B8F7" w14:textId="77777777" w:rsidR="0068441C" w:rsidRDefault="0068441C"/>
    <w:p w14:paraId="06DFEDD5" w14:textId="57B3A772" w:rsidR="002E745D" w:rsidRDefault="002E745D"/>
    <w:p w14:paraId="222B9A8E" w14:textId="7DD500C4" w:rsidR="002E745D" w:rsidRDefault="002E745D"/>
    <w:p w14:paraId="3C1CF0C4" w14:textId="00140C9C" w:rsidR="00056E10" w:rsidRDefault="0062730D" w:rsidP="00056E10">
      <w:pPr>
        <w:pStyle w:val="Heading1"/>
        <w:shd w:val="clear" w:color="auto" w:fill="FCFCFC"/>
        <w:spacing w:before="0" w:beforeAutospacing="0"/>
        <w:rPr>
          <w:rFonts w:ascii="Georgia" w:hAnsi="Georgia"/>
          <w:color w:val="404040"/>
          <w:sz w:val="42"/>
          <w:szCs w:val="42"/>
        </w:rPr>
      </w:pPr>
      <w:proofErr w:type="spellStart"/>
      <w:r>
        <w:rPr>
          <w:rFonts w:ascii="Georgia" w:hAnsi="Georgia"/>
          <w:color w:val="404040"/>
          <w:sz w:val="42"/>
          <w:szCs w:val="42"/>
        </w:rPr>
        <w:lastRenderedPageBreak/>
        <w:t>hipSPARSELt</w:t>
      </w:r>
      <w:proofErr w:type="spellEnd"/>
      <w:r w:rsidR="00056E10">
        <w:rPr>
          <w:rFonts w:ascii="Georgia" w:hAnsi="Georgia"/>
          <w:color w:val="404040"/>
          <w:sz w:val="42"/>
          <w:szCs w:val="42"/>
        </w:rPr>
        <w:t xml:space="preserve"> Functions</w:t>
      </w:r>
    </w:p>
    <w:p w14:paraId="3D4D7422" w14:textId="77777777" w:rsidR="00056E10" w:rsidRDefault="00056E10" w:rsidP="00056E10">
      <w:pPr>
        <w:pStyle w:val="Heading2"/>
        <w:shd w:val="clear" w:color="auto" w:fill="FCFCFC"/>
        <w:spacing w:before="0" w:beforeAutospacing="0"/>
        <w:rPr>
          <w:rFonts w:ascii="Georgia" w:hAnsi="Georgia"/>
          <w:color w:val="404040"/>
        </w:rPr>
      </w:pPr>
      <w:r>
        <w:rPr>
          <w:rFonts w:ascii="Georgia" w:hAnsi="Georgia"/>
          <w:color w:val="404040"/>
        </w:rPr>
        <w:t>Library Management Functions</w:t>
      </w:r>
    </w:p>
    <w:p w14:paraId="5F6D0987" w14:textId="0EF0C160" w:rsidR="00056E10" w:rsidRDefault="007E5266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hipsparseLtInit</w:t>
      </w:r>
      <w:proofErr w:type="spellEnd"/>
    </w:p>
    <w:p w14:paraId="75135D53" w14:textId="18348C53" w:rsidR="00056E10" w:rsidRDefault="0062730D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02F03ED4" w14:textId="74D331AC" w:rsidR="00056E10" w:rsidRDefault="007E5266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>
        <w:rPr>
          <w:rStyle w:val="n"/>
          <w:rFonts w:ascii="Consolas" w:hAnsi="Consolas"/>
          <w:color w:val="404040"/>
          <w:sz w:val="18"/>
          <w:szCs w:val="18"/>
        </w:rPr>
        <w:t>hipsparseLtInit</w:t>
      </w:r>
      <w:proofErr w:type="spellEnd"/>
      <w:r w:rsidR="00056E10">
        <w:rPr>
          <w:rStyle w:val="p"/>
          <w:rFonts w:ascii="Consolas" w:hAnsi="Consolas"/>
          <w:color w:val="404040"/>
          <w:sz w:val="18"/>
          <w:szCs w:val="18"/>
        </w:rPr>
        <w:t>(</w:t>
      </w:r>
      <w:proofErr w:type="spellStart"/>
      <w:proofErr w:type="gramEnd"/>
      <w:r>
        <w:rPr>
          <w:rStyle w:val="n"/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="00056E10">
        <w:rPr>
          <w:rStyle w:val="o"/>
          <w:rFonts w:ascii="Consolas" w:hAnsi="Consolas"/>
          <w:color w:val="666666"/>
          <w:sz w:val="18"/>
          <w:szCs w:val="18"/>
        </w:rPr>
        <w:t>*</w:t>
      </w:r>
      <w:r w:rsidR="00056E10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="00056E10">
        <w:rPr>
          <w:rStyle w:val="n"/>
          <w:rFonts w:ascii="Consolas" w:hAnsi="Consolas"/>
          <w:color w:val="404040"/>
          <w:sz w:val="18"/>
          <w:szCs w:val="18"/>
        </w:rPr>
        <w:t>handle</w:t>
      </w:r>
      <w:r w:rsidR="00056E10">
        <w:rPr>
          <w:rStyle w:val="p"/>
          <w:rFonts w:ascii="Consolas" w:hAnsi="Consolas"/>
          <w:color w:val="404040"/>
          <w:sz w:val="18"/>
          <w:szCs w:val="18"/>
        </w:rPr>
        <w:t>)</w:t>
      </w:r>
    </w:p>
    <w:p w14:paraId="55A7004A" w14:textId="113599BB" w:rsidR="00056E10" w:rsidRDefault="00056E10" w:rsidP="00056E10">
      <w:pPr>
        <w:shd w:val="clear" w:color="auto" w:fill="FCFCFC"/>
        <w:spacing w:line="360" w:lineRule="atLeast"/>
        <w:rPr>
          <w:rFonts w:ascii="Lato" w:hAnsi="Lato"/>
          <w:color w:val="404040"/>
          <w:sz w:val="24"/>
          <w:szCs w:val="24"/>
        </w:rPr>
      </w:pPr>
      <w:r>
        <w:rPr>
          <w:rFonts w:ascii="Lato" w:hAnsi="Lato"/>
          <w:color w:val="404040"/>
        </w:rPr>
        <w:t xml:space="preserve">The function initializes the </w:t>
      </w:r>
      <w:proofErr w:type="spellStart"/>
      <w:r w:rsidR="0062730D">
        <w:rPr>
          <w:rFonts w:ascii="Lato" w:hAnsi="Lato"/>
          <w:color w:val="404040"/>
        </w:rPr>
        <w:t>hipsparselt</w:t>
      </w:r>
      <w:proofErr w:type="spellEnd"/>
      <w:r>
        <w:rPr>
          <w:rFonts w:ascii="Lato" w:hAnsi="Lato"/>
          <w:color w:val="404040"/>
        </w:rPr>
        <w:t xml:space="preserve"> library handle (</w:t>
      </w:r>
      <w:proofErr w:type="spellStart"/>
      <w:r w:rsidR="007E5266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hipsparseLtHandle_t</w:t>
      </w:r>
      <w:proofErr w:type="spellEnd"/>
      <w:r>
        <w:rPr>
          <w:rFonts w:ascii="Lato" w:hAnsi="Lato"/>
          <w:color w:val="404040"/>
        </w:rPr>
        <w:t xml:space="preserve">) which holds the </w:t>
      </w:r>
      <w:proofErr w:type="spellStart"/>
      <w:r w:rsidR="0062730D">
        <w:rPr>
          <w:rFonts w:ascii="Lato" w:hAnsi="Lato"/>
          <w:color w:val="404040"/>
        </w:rPr>
        <w:t>hipsparselt</w:t>
      </w:r>
      <w:proofErr w:type="spellEnd"/>
      <w:r>
        <w:rPr>
          <w:rFonts w:ascii="Lato" w:hAnsi="Lato"/>
          <w:color w:val="404040"/>
        </w:rPr>
        <w:t xml:space="preserve"> library context. It allocates light hardware resources on the </w:t>
      </w:r>
      <w:proofErr w:type="gramStart"/>
      <w:r>
        <w:rPr>
          <w:rFonts w:ascii="Lato" w:hAnsi="Lato"/>
          <w:color w:val="404040"/>
        </w:rPr>
        <w:t>host, and</w:t>
      </w:r>
      <w:proofErr w:type="gramEnd"/>
      <w:r>
        <w:rPr>
          <w:rFonts w:ascii="Lato" w:hAnsi="Lato"/>
          <w:color w:val="404040"/>
        </w:rPr>
        <w:t xml:space="preserve"> must be called prior to making any other </w:t>
      </w:r>
      <w:proofErr w:type="spellStart"/>
      <w:r w:rsidR="0062730D">
        <w:rPr>
          <w:rFonts w:ascii="Lato" w:hAnsi="Lato"/>
          <w:color w:val="404040"/>
        </w:rPr>
        <w:t>hipsparselt</w:t>
      </w:r>
      <w:proofErr w:type="spellEnd"/>
      <w:r>
        <w:rPr>
          <w:rFonts w:ascii="Lato" w:hAnsi="Lato"/>
          <w:color w:val="404040"/>
        </w:rPr>
        <w:t xml:space="preserve"> library calls. Calling any </w:t>
      </w:r>
      <w:proofErr w:type="spellStart"/>
      <w:r w:rsidR="0062730D">
        <w:rPr>
          <w:rFonts w:ascii="Lato" w:hAnsi="Lato"/>
          <w:color w:val="404040"/>
        </w:rPr>
        <w:t>hipsparselt</w:t>
      </w:r>
      <w:proofErr w:type="spellEnd"/>
      <w:r>
        <w:rPr>
          <w:rFonts w:ascii="Lato" w:hAnsi="Lato"/>
          <w:color w:val="404040"/>
        </w:rPr>
        <w:t xml:space="preserve"> function which uses </w:t>
      </w:r>
      <w:proofErr w:type="spellStart"/>
      <w:r w:rsidR="007E5266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hipsparseLtHandle_t</w:t>
      </w:r>
      <w:proofErr w:type="spellEnd"/>
      <w:r>
        <w:rPr>
          <w:rFonts w:ascii="Lato" w:hAnsi="Lato"/>
          <w:color w:val="404040"/>
        </w:rPr>
        <w:t> without a previous call of </w:t>
      </w:r>
      <w:proofErr w:type="spellStart"/>
      <w:proofErr w:type="gramStart"/>
      <w:r w:rsidR="007E5266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hipsparseLtInit</w:t>
      </w:r>
      <w:proofErr w:type="spellEnd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(</w:t>
      </w:r>
      <w:proofErr w:type="gramEnd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)</w:t>
      </w:r>
      <w:r>
        <w:rPr>
          <w:rFonts w:ascii="Lato" w:hAnsi="Lato"/>
          <w:color w:val="404040"/>
        </w:rPr>
        <w:t> will return an error.</w:t>
      </w:r>
    </w:p>
    <w:p w14:paraId="02C2F659" w14:textId="73B73E83" w:rsidR="00056E10" w:rsidRDefault="00056E10" w:rsidP="00056E10">
      <w:pPr>
        <w:shd w:val="clear" w:color="auto" w:fill="FCFCFC"/>
        <w:spacing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 xml:space="preserve">The </w:t>
      </w:r>
      <w:proofErr w:type="spellStart"/>
      <w:r w:rsidR="0062730D">
        <w:rPr>
          <w:rFonts w:ascii="Lato" w:hAnsi="Lato"/>
          <w:color w:val="404040"/>
        </w:rPr>
        <w:t>hipsparselt</w:t>
      </w:r>
      <w:proofErr w:type="spellEnd"/>
      <w:r>
        <w:rPr>
          <w:rFonts w:ascii="Lato" w:hAnsi="Lato"/>
          <w:color w:val="404040"/>
        </w:rPr>
        <w:t xml:space="preserve"> library context is tied to the current ROCm</w:t>
      </w:r>
      <w:r w:rsidR="0062730D">
        <w:rPr>
          <w:rFonts w:ascii="Lato" w:hAnsi="Lato"/>
          <w:color w:val="404040"/>
        </w:rPr>
        <w:t>/CUDA</w:t>
      </w:r>
      <w:r>
        <w:rPr>
          <w:rFonts w:ascii="Lato" w:hAnsi="Lato"/>
          <w:color w:val="404040"/>
        </w:rPr>
        <w:t xml:space="preserve"> device. To use the library on multiple devices, one </w:t>
      </w:r>
      <w:proofErr w:type="spellStart"/>
      <w:r w:rsidR="0062730D">
        <w:rPr>
          <w:rFonts w:ascii="Lato" w:hAnsi="Lato"/>
          <w:color w:val="404040"/>
        </w:rPr>
        <w:t>hipsparselt</w:t>
      </w:r>
      <w:proofErr w:type="spellEnd"/>
      <w:r>
        <w:rPr>
          <w:rFonts w:ascii="Lato" w:hAnsi="Lato"/>
          <w:color w:val="404040"/>
        </w:rPr>
        <w:t xml:space="preserve"> handle should be created for each device.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1287"/>
        <w:gridCol w:w="1116"/>
        <w:gridCol w:w="2716"/>
      </w:tblGrid>
      <w:tr w:rsidR="00056E10" w14:paraId="04DC87BC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C716830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5B6A139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A5409D8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50AA805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056E10" w14:paraId="124E8FFC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B4FE874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9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95639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51B3DB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1BCB2F" w14:textId="454E0ED0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</w:tr>
    </w:tbl>
    <w:p w14:paraId="6AF67C14" w14:textId="4D28593A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0D02FAB0" w14:textId="77777777" w:rsidR="00056E10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3CCB09C7">
          <v:rect id="_x0000_i1040" style="width:0;height:.75pt" o:hralign="center" o:hrstd="t" o:hr="t" fillcolor="#a0a0a0" stroked="f"/>
        </w:pict>
      </w:r>
    </w:p>
    <w:p w14:paraId="4657E94F" w14:textId="26FB0AFE" w:rsidR="00056E10" w:rsidRDefault="007E5266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hipsparseLtDestroy</w:t>
      </w:r>
      <w:proofErr w:type="spellEnd"/>
    </w:p>
    <w:p w14:paraId="359E5E75" w14:textId="69776419" w:rsidR="00056E10" w:rsidRDefault="0062730D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179A716B" w14:textId="6DE0DEB8" w:rsidR="00056E10" w:rsidRDefault="007E5266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>
        <w:rPr>
          <w:rStyle w:val="n"/>
          <w:rFonts w:ascii="Consolas" w:hAnsi="Consolas"/>
          <w:color w:val="404040"/>
          <w:sz w:val="18"/>
          <w:szCs w:val="18"/>
        </w:rPr>
        <w:t>hipsparseLtDestroy</w:t>
      </w:r>
      <w:proofErr w:type="spellEnd"/>
      <w:r w:rsidR="00056E10">
        <w:rPr>
          <w:rStyle w:val="p"/>
          <w:rFonts w:ascii="Consolas" w:hAnsi="Consolas"/>
          <w:color w:val="404040"/>
          <w:sz w:val="18"/>
          <w:szCs w:val="18"/>
        </w:rPr>
        <w:t>(</w:t>
      </w:r>
      <w:proofErr w:type="gramEnd"/>
      <w:r w:rsidR="00056E10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056E10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="001F58C1">
        <w:rPr>
          <w:rStyle w:val="n"/>
          <w:rFonts w:ascii="Consolas" w:hAnsi="Consolas"/>
          <w:color w:val="404040"/>
          <w:sz w:val="18"/>
          <w:szCs w:val="18"/>
        </w:rPr>
        <w:t>*</w:t>
      </w:r>
      <w:r w:rsidR="00056E10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="00056E10">
        <w:rPr>
          <w:rStyle w:val="n"/>
          <w:rFonts w:ascii="Consolas" w:hAnsi="Consolas"/>
          <w:color w:val="404040"/>
          <w:sz w:val="18"/>
          <w:szCs w:val="18"/>
        </w:rPr>
        <w:t>handle</w:t>
      </w:r>
      <w:r w:rsidR="00056E10">
        <w:rPr>
          <w:rStyle w:val="p"/>
          <w:rFonts w:ascii="Consolas" w:hAnsi="Consolas"/>
          <w:color w:val="404040"/>
          <w:sz w:val="18"/>
          <w:szCs w:val="18"/>
        </w:rPr>
        <w:t>)</w:t>
      </w:r>
    </w:p>
    <w:p w14:paraId="1AFDD138" w14:textId="63659DDD" w:rsidR="00056E10" w:rsidRDefault="00056E10" w:rsidP="00056E10">
      <w:pPr>
        <w:shd w:val="clear" w:color="auto" w:fill="FCFCFC"/>
        <w:spacing w:line="360" w:lineRule="atLeast"/>
        <w:rPr>
          <w:rFonts w:ascii="Lato" w:hAnsi="Lato"/>
          <w:color w:val="404040"/>
          <w:sz w:val="24"/>
          <w:szCs w:val="24"/>
        </w:rPr>
      </w:pPr>
      <w:r>
        <w:rPr>
          <w:rFonts w:ascii="Lato" w:hAnsi="Lato"/>
          <w:color w:val="404040"/>
        </w:rPr>
        <w:t xml:space="preserve">The function releases hardware resources used by the </w:t>
      </w:r>
      <w:proofErr w:type="spellStart"/>
      <w:r w:rsidR="0062730D">
        <w:rPr>
          <w:rFonts w:ascii="Lato" w:hAnsi="Lato"/>
          <w:color w:val="404040"/>
        </w:rPr>
        <w:t>hipsparselt</w:t>
      </w:r>
      <w:proofErr w:type="spellEnd"/>
      <w:r>
        <w:rPr>
          <w:rFonts w:ascii="Lato" w:hAnsi="Lato"/>
          <w:color w:val="404040"/>
        </w:rPr>
        <w:t xml:space="preserve"> library. This function is the last call with a particular handle to the </w:t>
      </w:r>
      <w:proofErr w:type="spellStart"/>
      <w:r w:rsidR="0062730D">
        <w:rPr>
          <w:rFonts w:ascii="Lato" w:hAnsi="Lato"/>
          <w:color w:val="404040"/>
        </w:rPr>
        <w:t>hipsparselt</w:t>
      </w:r>
      <w:proofErr w:type="spellEnd"/>
      <w:r>
        <w:rPr>
          <w:rFonts w:ascii="Lato" w:hAnsi="Lato"/>
          <w:color w:val="404040"/>
        </w:rPr>
        <w:t xml:space="preserve"> library.</w:t>
      </w:r>
    </w:p>
    <w:p w14:paraId="164FFF6D" w14:textId="0550A03C" w:rsidR="00056E10" w:rsidRDefault="00056E10" w:rsidP="00056E10">
      <w:pPr>
        <w:shd w:val="clear" w:color="auto" w:fill="FCFCFC"/>
        <w:spacing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 xml:space="preserve">Calling any </w:t>
      </w:r>
      <w:proofErr w:type="spellStart"/>
      <w:r w:rsidR="0062730D">
        <w:rPr>
          <w:rFonts w:ascii="Lato" w:hAnsi="Lato"/>
          <w:color w:val="404040"/>
        </w:rPr>
        <w:t>hipsparselt</w:t>
      </w:r>
      <w:proofErr w:type="spellEnd"/>
      <w:r>
        <w:rPr>
          <w:rFonts w:ascii="Lato" w:hAnsi="Lato"/>
          <w:color w:val="404040"/>
        </w:rPr>
        <w:t xml:space="preserve"> function which uses </w:t>
      </w:r>
      <w:proofErr w:type="spellStart"/>
      <w:r w:rsidR="007E5266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hipsparseLtHandle_t</w:t>
      </w:r>
      <w:proofErr w:type="spellEnd"/>
      <w:r>
        <w:rPr>
          <w:rFonts w:ascii="Lato" w:hAnsi="Lato"/>
          <w:color w:val="404040"/>
        </w:rPr>
        <w:t> after </w:t>
      </w:r>
      <w:proofErr w:type="spellStart"/>
      <w:proofErr w:type="gramStart"/>
      <w:r w:rsidR="007E5266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hipsparseLtDestroy</w:t>
      </w:r>
      <w:proofErr w:type="spellEnd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(</w:t>
      </w:r>
      <w:proofErr w:type="gramEnd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)</w:t>
      </w:r>
      <w:r>
        <w:rPr>
          <w:rFonts w:ascii="Lato" w:hAnsi="Lato"/>
          <w:color w:val="404040"/>
        </w:rPr>
        <w:t> will return an error.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1287"/>
        <w:gridCol w:w="1116"/>
        <w:gridCol w:w="2716"/>
      </w:tblGrid>
      <w:tr w:rsidR="00056E10" w14:paraId="04F3D229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606C746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D1797A2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D20D51B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F9C2993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056E10" w14:paraId="6C479286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8D215A3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10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E94BE2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B505B0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4C1DCFD" w14:textId="3B44EC45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</w:tr>
    </w:tbl>
    <w:p w14:paraId="10CD1CDD" w14:textId="7BE20BA5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27D8F944" w14:textId="77777777" w:rsidR="00056E10" w:rsidRDefault="00A06F6A" w:rsidP="00056E10">
      <w:pPr>
        <w:spacing w:before="360" w:after="360"/>
        <w:rPr>
          <w:rFonts w:ascii="Times New Roman" w:hAnsi="Times New Roman"/>
        </w:rPr>
      </w:pPr>
      <w:r>
        <w:pict w14:anchorId="5442DDF3">
          <v:rect id="_x0000_i1041" style="width:0;height:.75pt" o:hralign="center" o:hrstd="t" o:hrnoshade="t" o:hr="t" fillcolor="#404040" stroked="f"/>
        </w:pict>
      </w:r>
    </w:p>
    <w:p w14:paraId="49DF7B45" w14:textId="77777777" w:rsidR="00056E10" w:rsidRDefault="00056E10" w:rsidP="00056E10">
      <w:pPr>
        <w:pStyle w:val="Heading2"/>
        <w:shd w:val="clear" w:color="auto" w:fill="FCFCFC"/>
        <w:spacing w:before="0" w:beforeAutospacing="0"/>
        <w:rPr>
          <w:rFonts w:ascii="Georgia" w:hAnsi="Georgia"/>
          <w:color w:val="404040"/>
        </w:rPr>
      </w:pPr>
      <w:r>
        <w:rPr>
          <w:rFonts w:ascii="Georgia" w:hAnsi="Georgia"/>
          <w:color w:val="404040"/>
        </w:rPr>
        <w:lastRenderedPageBreak/>
        <w:t>Matrix Descriptor Functions</w:t>
      </w:r>
    </w:p>
    <w:p w14:paraId="1D88F08B" w14:textId="2FEF9E24" w:rsidR="00056E10" w:rsidRDefault="007E5266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hipsparseLtDenseDescriptorInit</w:t>
      </w:r>
      <w:proofErr w:type="spellEnd"/>
    </w:p>
    <w:p w14:paraId="6ADFEB6E" w14:textId="6D27B052" w:rsidR="00962A95" w:rsidRDefault="0062730D" w:rsidP="00962A95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Fonts w:ascii="Consolas" w:hAnsi="Consolas"/>
          <w:color w:val="404040"/>
          <w:sz w:val="18"/>
          <w:szCs w:val="18"/>
        </w:rPr>
        <w:t>hipsparseLtStatus_t</w:t>
      </w:r>
      <w:proofErr w:type="spellEnd"/>
      <w:r w:rsidR="00962A95" w:rsidRPr="00962A95">
        <w:rPr>
          <w:rFonts w:ascii="Consolas" w:hAnsi="Consolas"/>
          <w:color w:val="404040"/>
          <w:sz w:val="18"/>
          <w:szCs w:val="18"/>
        </w:rPr>
        <w:t xml:space="preserve"> </w:t>
      </w:r>
    </w:p>
    <w:p w14:paraId="05AB43CE" w14:textId="287557D0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C15C6C">
        <w:rPr>
          <w:rFonts w:ascii="Consolas" w:hAnsi="Consolas"/>
          <w:color w:val="404040"/>
          <w:sz w:val="18"/>
          <w:szCs w:val="18"/>
        </w:rPr>
        <w:t>hipsparseLtDenseDescriptorInit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(</w:t>
      </w:r>
      <w:proofErr w:type="gramEnd"/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*  handle,</w:t>
      </w:r>
    </w:p>
    <w:p w14:paraId="1654EC89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matDescr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,</w:t>
      </w:r>
    </w:p>
    <w:p w14:paraId="53030E2C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int64_t                     rows,</w:t>
      </w:r>
    </w:p>
    <w:p w14:paraId="374395FC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int64_t              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cols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,</w:t>
      </w:r>
    </w:p>
    <w:p w14:paraId="36DDC2E2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int64_t              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ld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,</w:t>
      </w:r>
    </w:p>
    <w:p w14:paraId="748A25E0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uint32_t                    alignment,</w:t>
      </w:r>
    </w:p>
    <w:p w14:paraId="72DBF10B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hipsparseLtDatatype_t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 xml:space="preserve">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valueType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,</w:t>
      </w:r>
    </w:p>
    <w:p w14:paraId="6E3E5CA2" w14:textId="77777777" w:rsid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hipsparseLtOrder_t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 xml:space="preserve">          order) </w:t>
      </w:r>
    </w:p>
    <w:p w14:paraId="2E97885C" w14:textId="11E3E113" w:rsidR="00056E10" w:rsidRDefault="00056E10" w:rsidP="00C15C6C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initializes the descriptor of a </w:t>
      </w:r>
      <w:r>
        <w:rPr>
          <w:rStyle w:val="Emphasis"/>
          <w:rFonts w:ascii="Lato" w:hAnsi="Lato"/>
          <w:color w:val="404040"/>
        </w:rPr>
        <w:t>dense</w:t>
      </w:r>
      <w:r>
        <w:rPr>
          <w:rFonts w:ascii="Lato" w:hAnsi="Lato"/>
          <w:color w:val="404040"/>
        </w:rPr>
        <w:t> matrix.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1287"/>
        <w:gridCol w:w="1116"/>
        <w:gridCol w:w="1654"/>
        <w:gridCol w:w="3805"/>
      </w:tblGrid>
      <w:tr w:rsidR="002006CE" w14:paraId="05C6A5AD" w14:textId="77777777" w:rsidTr="00C54E2C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656EC52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FB4B06C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1E106A2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1654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C8682B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3805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3510200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Possible Values</w:t>
            </w:r>
          </w:p>
        </w:tc>
      </w:tr>
      <w:tr w:rsidR="002006CE" w14:paraId="5B0079F3" w14:textId="77777777" w:rsidTr="00C54E2C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CE9213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11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FC6AD8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FC10F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1654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8230C52" w14:textId="3B17CB78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3805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39CA204" w14:textId="77777777" w:rsidR="00056E10" w:rsidRDefault="00056E10"/>
        </w:tc>
      </w:tr>
      <w:tr w:rsidR="002006CE" w14:paraId="0E542389" w14:textId="77777777" w:rsidTr="00C54E2C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C533AEA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12" w:anchor="cusparseltmat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matDescr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008027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E5378C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1654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34E4E0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Dense matrix description</w:t>
            </w:r>
          </w:p>
        </w:tc>
        <w:tc>
          <w:tcPr>
            <w:tcW w:w="3805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E15330B" w14:textId="77777777" w:rsidR="00056E10" w:rsidRDefault="00056E10"/>
        </w:tc>
      </w:tr>
      <w:tr w:rsidR="002006CE" w14:paraId="219B941E" w14:textId="77777777" w:rsidTr="00C54E2C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CE4000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rows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1E214C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9435F3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1654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8A8D42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rows</w:t>
            </w:r>
          </w:p>
        </w:tc>
        <w:tc>
          <w:tcPr>
            <w:tcW w:w="3805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FDF3907" w14:textId="77777777" w:rsidR="00056E10" w:rsidRDefault="00056E10"/>
        </w:tc>
      </w:tr>
      <w:tr w:rsidR="002006CE" w14:paraId="1157C5A7" w14:textId="77777777" w:rsidTr="00C54E2C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88DFCD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cols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A28C76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97770D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1654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30FCE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columns</w:t>
            </w:r>
          </w:p>
        </w:tc>
        <w:tc>
          <w:tcPr>
            <w:tcW w:w="3805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0636CF5" w14:textId="77777777" w:rsidR="00056E10" w:rsidRDefault="00056E10"/>
        </w:tc>
      </w:tr>
      <w:tr w:rsidR="002006CE" w14:paraId="09DB147B" w14:textId="77777777" w:rsidTr="00C54E2C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F46588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ld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8C024F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E56E86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1654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71F8F9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Leading dimension</w:t>
            </w:r>
          </w:p>
        </w:tc>
        <w:tc>
          <w:tcPr>
            <w:tcW w:w="3805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0D36BC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raw-html"/>
                <w:sz w:val="22"/>
                <w:szCs w:val="22"/>
              </w:rPr>
              <w:t>≥</w:t>
            </w:r>
            <w:r>
              <w:rPr>
                <w:sz w:val="22"/>
                <w:szCs w:val="22"/>
              </w:rPr>
              <w:t> rows if column-major, </w:t>
            </w:r>
            <w:r>
              <w:rPr>
                <w:rStyle w:val="raw-html"/>
                <w:sz w:val="22"/>
                <w:szCs w:val="22"/>
              </w:rPr>
              <w:t>≥</w:t>
            </w:r>
            <w:r>
              <w:rPr>
                <w:sz w:val="22"/>
                <w:szCs w:val="22"/>
              </w:rPr>
              <w:t> cols if row-major</w:t>
            </w:r>
          </w:p>
        </w:tc>
      </w:tr>
      <w:tr w:rsidR="002006CE" w14:paraId="49BA8393" w14:textId="77777777" w:rsidTr="00C54E2C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4AD5BF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alignment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9AE162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694C6F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1654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4A0A6E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Memory alignment in bytes</w:t>
            </w:r>
          </w:p>
        </w:tc>
        <w:tc>
          <w:tcPr>
            <w:tcW w:w="3805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22FAADC" w14:textId="344C9276" w:rsidR="00056E10" w:rsidRDefault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Multiple of 16 </w:t>
            </w:r>
            <w:r w:rsidRPr="00C54E2C">
              <w:rPr>
                <w:color w:val="FF0000"/>
                <w:sz w:val="16"/>
                <w:szCs w:val="16"/>
              </w:rPr>
              <w:t>(CUDA only)</w:t>
            </w:r>
          </w:p>
        </w:tc>
      </w:tr>
      <w:tr w:rsidR="00C54E2C" w14:paraId="45E6C513" w14:textId="77777777" w:rsidTr="00C54E2C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3568D73" w14:textId="77777777" w:rsidR="00C54E2C" w:rsidRDefault="00A06F6A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13" w:anchor="cusparse-generic-enum-data-types" w:history="1">
              <w:proofErr w:type="spellStart"/>
              <w:r w:rsidR="00C54E2C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valueType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A7D2F98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F97CA9D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1654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D44AE31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type of the matrix</w:t>
            </w:r>
          </w:p>
        </w:tc>
        <w:tc>
          <w:tcPr>
            <w:tcW w:w="3805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40C4B71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HIPSPARSELT_R_32F </w:t>
            </w:r>
            <w:r w:rsidRPr="00C54E2C">
              <w:rPr>
                <w:color w:val="FF0000"/>
                <w:sz w:val="16"/>
                <w:szCs w:val="16"/>
              </w:rPr>
              <w:t>(CUDA only)</w:t>
            </w:r>
            <w:r w:rsidRPr="008639F5">
              <w:rPr>
                <w:sz w:val="22"/>
                <w:szCs w:val="22"/>
              </w:rPr>
              <w:t>,</w:t>
            </w:r>
          </w:p>
          <w:p w14:paraId="66B6CF77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HIPSPARSELT_R_16F</w:t>
            </w:r>
            <w:r w:rsidRPr="008639F5">
              <w:rPr>
                <w:sz w:val="22"/>
                <w:szCs w:val="22"/>
              </w:rPr>
              <w:t>,</w:t>
            </w:r>
          </w:p>
          <w:p w14:paraId="0E4208E3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HIPSPARSELT_R_16BF</w:t>
            </w:r>
            <w:r w:rsidRPr="002006CE">
              <w:rPr>
                <w:sz w:val="22"/>
                <w:szCs w:val="22"/>
              </w:rPr>
              <w:t>,</w:t>
            </w:r>
          </w:p>
          <w:p w14:paraId="165B9B39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HIPSPARSELT_R_8I</w:t>
            </w:r>
            <w:r w:rsidRPr="002006C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</w:p>
          <w:p w14:paraId="535E9A5F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HIPSPARSELT_R_8F</w:t>
            </w:r>
            <w:r>
              <w:rPr>
                <w:sz w:val="22"/>
                <w:szCs w:val="22"/>
              </w:rPr>
              <w:t xml:space="preserve"> </w:t>
            </w:r>
            <w:r w:rsidRPr="00C54E2C">
              <w:rPr>
                <w:color w:val="FF0000"/>
                <w:sz w:val="16"/>
                <w:szCs w:val="16"/>
              </w:rPr>
              <w:t>(ROC only)</w:t>
            </w:r>
            <w:r w:rsidRPr="008639F5">
              <w:rPr>
                <w:sz w:val="22"/>
                <w:szCs w:val="22"/>
              </w:rPr>
              <w:t>,</w:t>
            </w:r>
          </w:p>
          <w:p w14:paraId="7EDB80BD" w14:textId="6F54FEFB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HIPSPARSELT_R_8BF </w:t>
            </w:r>
            <w:r w:rsidRPr="00C54E2C">
              <w:rPr>
                <w:color w:val="FF0000"/>
                <w:sz w:val="16"/>
                <w:szCs w:val="16"/>
              </w:rPr>
              <w:t>(ROC only)</w:t>
            </w:r>
          </w:p>
        </w:tc>
      </w:tr>
      <w:tr w:rsidR="00C54E2C" w14:paraId="0870CE9D" w14:textId="77777777" w:rsidTr="00C54E2C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12351D4" w14:textId="77777777" w:rsidR="00C54E2C" w:rsidRDefault="00A06F6A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14" w:anchor="cusparse-generic-enum-layout" w:history="1">
              <w:r w:rsidR="00C54E2C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order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070963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FFFC680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1654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26EE46F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Memory layout</w:t>
            </w:r>
          </w:p>
        </w:tc>
        <w:tc>
          <w:tcPr>
            <w:tcW w:w="3805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B86D948" w14:textId="77777777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HIPSPARSELT_ORDER_COLUMN</w:t>
            </w:r>
            <w:r>
              <w:rPr>
                <w:sz w:val="22"/>
                <w:szCs w:val="22"/>
              </w:rPr>
              <w:t>, </w:t>
            </w:r>
          </w:p>
          <w:p w14:paraId="033E4F31" w14:textId="6F4A6BE1" w:rsidR="00C54E2C" w:rsidRDefault="00C54E2C" w:rsidP="00C54E2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HIPSPARSELT_ORDER_ROW </w:t>
            </w:r>
            <w:r w:rsidRPr="00C54E2C">
              <w:rPr>
                <w:color w:val="FF0000"/>
                <w:sz w:val="16"/>
                <w:szCs w:val="16"/>
              </w:rPr>
              <w:t>(CUDA only)</w:t>
            </w:r>
          </w:p>
        </w:tc>
      </w:tr>
    </w:tbl>
    <w:p w14:paraId="6AB31F46" w14:textId="6A95AFAF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Style w:val="Strong"/>
          <w:rFonts w:ascii="Lato" w:hAnsi="Lato"/>
          <w:color w:val="404040"/>
        </w:rPr>
        <w:t>Constrains</w:t>
      </w:r>
      <w:r>
        <w:rPr>
          <w:rFonts w:ascii="Lato" w:hAnsi="Lato"/>
          <w:color w:val="404040"/>
        </w:rPr>
        <w:t>:</w:t>
      </w:r>
    </w:p>
    <w:p w14:paraId="0B81B434" w14:textId="5C58B216" w:rsidR="003D0ADD" w:rsidRPr="003D0ADD" w:rsidRDefault="003D0ADD" w:rsidP="003D0ADD">
      <w:pPr>
        <w:pStyle w:val="NormalWeb"/>
        <w:numPr>
          <w:ilvl w:val="0"/>
          <w:numId w:val="2"/>
        </w:numPr>
        <w:shd w:val="clear" w:color="auto" w:fill="FCFCFC"/>
        <w:spacing w:before="0" w:beforeAutospacing="0" w:after="360" w:afterAutospacing="0" w:line="360" w:lineRule="atLeast"/>
        <w:rPr>
          <w:rFonts w:ascii="Lato" w:hAnsi="Lato"/>
          <w:b/>
          <w:bCs/>
          <w:color w:val="404040"/>
        </w:rPr>
      </w:pPr>
      <w:r w:rsidRPr="003D0ADD">
        <w:rPr>
          <w:rFonts w:ascii="Lato" w:hAnsi="Lato"/>
          <w:b/>
          <w:bCs/>
          <w:color w:val="404040"/>
        </w:rPr>
        <w:lastRenderedPageBreak/>
        <w:t>ROC Backend</w:t>
      </w:r>
      <w:r>
        <w:rPr>
          <w:rFonts w:ascii="Lato" w:hAnsi="Lato"/>
          <w:b/>
          <w:bCs/>
          <w:color w:val="404040"/>
        </w:rPr>
        <w:t>:</w:t>
      </w:r>
    </w:p>
    <w:p w14:paraId="45E909CD" w14:textId="5F4165C4" w:rsidR="007604CF" w:rsidRPr="007604CF" w:rsidRDefault="007604CF" w:rsidP="003D0ADD">
      <w:pPr>
        <w:pStyle w:val="NormalWeb"/>
        <w:numPr>
          <w:ilvl w:val="1"/>
          <w:numId w:val="2"/>
        </w:numPr>
        <w:shd w:val="clear" w:color="auto" w:fill="FCFCFC"/>
        <w:spacing w:before="0" w:beforeAutospacing="0" w:after="180" w:afterAutospacing="0" w:line="360" w:lineRule="atLeast"/>
        <w:rPr>
          <w:rStyle w:val="pre"/>
          <w:rFonts w:ascii="Lato" w:hAnsi="Lato"/>
          <w:color w:val="404040"/>
        </w:rPr>
      </w:pP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row</w:t>
      </w:r>
      <w:r>
        <w:rPr>
          <w:rFonts w:ascii="Lato" w:hAnsi="Lato"/>
          <w:color w:val="404040"/>
        </w:rPr>
        <w:t xml:space="preserve">, 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col</w:t>
      </w:r>
      <w:r>
        <w:rPr>
          <w:rFonts w:ascii="Lato" w:hAnsi="Lato"/>
          <w:color w:val="404040"/>
        </w:rPr>
        <w:t xml:space="preserve"> must ≥ 8</w:t>
      </w:r>
    </w:p>
    <w:p w14:paraId="74C3A0C6" w14:textId="6BB24D06" w:rsidR="00056E10" w:rsidRDefault="007604CF" w:rsidP="003D0ADD">
      <w:pPr>
        <w:pStyle w:val="NormalWeb"/>
        <w:numPr>
          <w:ilvl w:val="1"/>
          <w:numId w:val="2"/>
        </w:numPr>
        <w:shd w:val="clear" w:color="auto" w:fill="FCFCFC"/>
        <w:spacing w:before="0" w:beforeAutospacing="0" w:after="18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 xml:space="preserve">For matrix B = K x N, </w:t>
      </w:r>
      <w:r w:rsidR="00E34E4D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K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 xml:space="preserve"> </w:t>
      </w:r>
      <w:r w:rsidR="00056E10">
        <w:rPr>
          <w:rFonts w:ascii="Lato" w:hAnsi="Lato"/>
          <w:color w:val="404040"/>
        </w:rPr>
        <w:t>must be a multiple of</w:t>
      </w:r>
      <w:r w:rsidR="00E34E4D">
        <w:rPr>
          <w:rFonts w:ascii="Lato" w:hAnsi="Lato"/>
          <w:color w:val="404040"/>
        </w:rPr>
        <w:t xml:space="preserve"> 8</w:t>
      </w:r>
    </w:p>
    <w:p w14:paraId="3241D0B2" w14:textId="1F5A5D1D" w:rsidR="00C15C6C" w:rsidRPr="00393B8E" w:rsidRDefault="00C15C6C" w:rsidP="00C15C6C">
      <w:pPr>
        <w:pStyle w:val="NormalWeb"/>
        <w:numPr>
          <w:ilvl w:val="0"/>
          <w:numId w:val="2"/>
        </w:numPr>
        <w:shd w:val="clear" w:color="auto" w:fill="FCFCFC"/>
        <w:spacing w:before="0" w:beforeAutospacing="0" w:after="180" w:afterAutospacing="0" w:line="360" w:lineRule="atLeast"/>
        <w:rPr>
          <w:rFonts w:ascii="Lato" w:hAnsi="Lato"/>
          <w:b/>
          <w:bCs/>
          <w:color w:val="404040"/>
        </w:rPr>
      </w:pPr>
      <w:r w:rsidRPr="00393B8E">
        <w:rPr>
          <w:rFonts w:ascii="Lato" w:hAnsi="Lato"/>
          <w:b/>
          <w:bCs/>
          <w:color w:val="404040"/>
        </w:rPr>
        <w:t>CUDA Backend:</w:t>
      </w:r>
    </w:p>
    <w:p w14:paraId="1BD125B3" w14:textId="77777777" w:rsidR="00C15C6C" w:rsidRPr="00C15C6C" w:rsidRDefault="00C15C6C" w:rsidP="00C15C6C">
      <w:pPr>
        <w:numPr>
          <w:ilvl w:val="0"/>
          <w:numId w:val="25"/>
        </w:numPr>
        <w:shd w:val="clear" w:color="auto" w:fill="FCFCFC"/>
        <w:tabs>
          <w:tab w:val="clear" w:pos="720"/>
          <w:tab w:val="num" w:pos="1440"/>
        </w:tabs>
        <w:spacing w:after="180" w:line="360" w:lineRule="atLeast"/>
        <w:ind w:left="180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rows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, </w:t>
      </w:r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cols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, and </w:t>
      </w:r>
      <w:proofErr w:type="spellStart"/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ld</w:t>
      </w:r>
      <w:proofErr w:type="spellEnd"/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must be a multiple of</w:t>
      </w:r>
    </w:p>
    <w:p w14:paraId="41A012C7" w14:textId="28176F75" w:rsidR="00C15C6C" w:rsidRPr="00C15C6C" w:rsidRDefault="00C15C6C" w:rsidP="00C15C6C">
      <w:pPr>
        <w:numPr>
          <w:ilvl w:val="1"/>
          <w:numId w:val="26"/>
        </w:numPr>
        <w:shd w:val="clear" w:color="auto" w:fill="FCFCFC"/>
        <w:tabs>
          <w:tab w:val="clear" w:pos="1440"/>
          <w:tab w:val="num" w:pos="2160"/>
        </w:tabs>
        <w:spacing w:after="0"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16 if </w:t>
      </w:r>
      <w:proofErr w:type="spellStart"/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valueType</w:t>
      </w:r>
      <w:proofErr w:type="spellEnd"/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is </w:t>
      </w:r>
      <w:r w:rsidR="00393B8E"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HIPSPARSELT_R_8I</w:t>
      </w:r>
    </w:p>
    <w:p w14:paraId="34FD3276" w14:textId="761178B2" w:rsidR="00C15C6C" w:rsidRPr="00C15C6C" w:rsidRDefault="00C15C6C" w:rsidP="00C15C6C">
      <w:pPr>
        <w:numPr>
          <w:ilvl w:val="1"/>
          <w:numId w:val="26"/>
        </w:numPr>
        <w:shd w:val="clear" w:color="auto" w:fill="FCFCFC"/>
        <w:tabs>
          <w:tab w:val="clear" w:pos="1440"/>
          <w:tab w:val="num" w:pos="2160"/>
        </w:tabs>
        <w:spacing w:after="0"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8 if </w:t>
      </w:r>
      <w:proofErr w:type="spellStart"/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valueType</w:t>
      </w:r>
      <w:proofErr w:type="spellEnd"/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is </w:t>
      </w:r>
      <w:r w:rsidR="00393B8E"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HIPSPARSELT_R_16F</w:t>
      </w:r>
      <w:r w:rsidR="00393B8E"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 xml:space="preserve"> 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or </w:t>
      </w:r>
      <w:r w:rsidR="00393B8E"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HIPSPARSELT_R_16BF</w:t>
      </w:r>
    </w:p>
    <w:p w14:paraId="7085AE5C" w14:textId="3069457D" w:rsidR="00C15C6C" w:rsidRPr="00C15C6C" w:rsidRDefault="00C15C6C" w:rsidP="00C15C6C">
      <w:pPr>
        <w:numPr>
          <w:ilvl w:val="1"/>
          <w:numId w:val="26"/>
        </w:numPr>
        <w:shd w:val="clear" w:color="auto" w:fill="FCFCFC"/>
        <w:tabs>
          <w:tab w:val="clear" w:pos="1440"/>
          <w:tab w:val="num" w:pos="2160"/>
        </w:tabs>
        <w:spacing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4 if </w:t>
      </w:r>
      <w:proofErr w:type="spellStart"/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valueType</w:t>
      </w:r>
      <w:proofErr w:type="spellEnd"/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is </w:t>
      </w:r>
      <w:r w:rsidR="00393B8E" w:rsidRPr="00393B8E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HIPSPARSELT_R_</w:t>
      </w:r>
      <w:r w:rsidR="00393B8E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32F</w:t>
      </w:r>
    </w:p>
    <w:p w14:paraId="537EE2ED" w14:textId="77777777" w:rsidR="00C15C6C" w:rsidRPr="00C15C6C" w:rsidRDefault="00C15C6C" w:rsidP="00C15C6C">
      <w:pPr>
        <w:numPr>
          <w:ilvl w:val="0"/>
          <w:numId w:val="26"/>
        </w:numPr>
        <w:shd w:val="clear" w:color="auto" w:fill="FCFCFC"/>
        <w:tabs>
          <w:tab w:val="clear" w:pos="720"/>
          <w:tab w:val="num" w:pos="1440"/>
        </w:tabs>
        <w:spacing w:after="180" w:line="360" w:lineRule="atLeast"/>
        <w:ind w:left="180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The total size of the matrix cannot exceed:</w:t>
      </w:r>
    </w:p>
    <w:p w14:paraId="45D48054" w14:textId="348C9590" w:rsidR="00C15C6C" w:rsidRPr="00C15C6C" w:rsidRDefault="00393B8E" w:rsidP="00C15C6C">
      <w:pPr>
        <w:numPr>
          <w:ilvl w:val="1"/>
          <w:numId w:val="27"/>
        </w:numPr>
        <w:shd w:val="clear" w:color="auto" w:fill="FCFCFC"/>
        <w:tabs>
          <w:tab w:val="clear" w:pos="1440"/>
          <w:tab w:val="num" w:pos="2160"/>
        </w:tabs>
        <w:spacing w:after="0"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393B8E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2</w:t>
      </w:r>
      <w:r w:rsidRPr="00393B8E">
        <w:rPr>
          <w:rFonts w:ascii="Lato" w:eastAsia="Times New Roman" w:hAnsi="Lato" w:cs="Times New Roman"/>
          <w:color w:val="404040"/>
          <w:sz w:val="24"/>
          <w:szCs w:val="24"/>
          <w:vertAlign w:val="superscript"/>
          <w:lang w:eastAsia="zh-TW"/>
        </w:rPr>
        <w:t>32</w:t>
      </w:r>
      <w:r w:rsidR="00C15C6C"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</w:t>
      </w:r>
      <w:r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- 1</w:t>
      </w:r>
      <w:r w:rsidR="00C15C6C"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elements for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HIPSPARSELT_R_8I</w:t>
      </w:r>
    </w:p>
    <w:p w14:paraId="044BF561" w14:textId="6E7DAF61" w:rsidR="00C15C6C" w:rsidRPr="00C15C6C" w:rsidRDefault="00393B8E" w:rsidP="00C15C6C">
      <w:pPr>
        <w:numPr>
          <w:ilvl w:val="1"/>
          <w:numId w:val="27"/>
        </w:numPr>
        <w:shd w:val="clear" w:color="auto" w:fill="FCFCFC"/>
        <w:tabs>
          <w:tab w:val="clear" w:pos="1440"/>
          <w:tab w:val="num" w:pos="2160"/>
        </w:tabs>
        <w:spacing w:after="0"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393B8E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2</w:t>
      </w:r>
      <w:r w:rsidRPr="00393B8E">
        <w:rPr>
          <w:rFonts w:ascii="Lato" w:eastAsia="Times New Roman" w:hAnsi="Lato" w:cs="Times New Roman"/>
          <w:color w:val="404040"/>
          <w:sz w:val="24"/>
          <w:szCs w:val="24"/>
          <w:vertAlign w:val="superscript"/>
          <w:lang w:eastAsia="zh-TW"/>
        </w:rPr>
        <w:t>3</w:t>
      </w:r>
      <w:r>
        <w:rPr>
          <w:rFonts w:ascii="Lato" w:eastAsia="Times New Roman" w:hAnsi="Lato" w:cs="Times New Roman"/>
          <w:color w:val="404040"/>
          <w:sz w:val="24"/>
          <w:szCs w:val="24"/>
          <w:vertAlign w:val="superscript"/>
          <w:lang w:eastAsia="zh-TW"/>
        </w:rPr>
        <w:t>1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</w:t>
      </w:r>
      <w:r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- 1</w:t>
      </w:r>
      <w:r w:rsidR="00C15C6C"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elements for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HIPSPARSELT_R_16F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 xml:space="preserve"> or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HIPSPARSELT_R_16BF</w:t>
      </w:r>
    </w:p>
    <w:p w14:paraId="68B2E7D1" w14:textId="2170A530" w:rsidR="00C15C6C" w:rsidRPr="00C15C6C" w:rsidRDefault="00393B8E" w:rsidP="00C15C6C">
      <w:pPr>
        <w:numPr>
          <w:ilvl w:val="1"/>
          <w:numId w:val="27"/>
        </w:numPr>
        <w:shd w:val="clear" w:color="auto" w:fill="FCFCFC"/>
        <w:tabs>
          <w:tab w:val="clear" w:pos="1440"/>
          <w:tab w:val="num" w:pos="2160"/>
        </w:tabs>
        <w:spacing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393B8E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2</w:t>
      </w:r>
      <w:r w:rsidRPr="00393B8E">
        <w:rPr>
          <w:rFonts w:ascii="Lato" w:eastAsia="Times New Roman" w:hAnsi="Lato" w:cs="Times New Roman"/>
          <w:color w:val="404040"/>
          <w:sz w:val="24"/>
          <w:szCs w:val="24"/>
          <w:vertAlign w:val="superscript"/>
          <w:lang w:eastAsia="zh-TW"/>
        </w:rPr>
        <w:t>3</w:t>
      </w:r>
      <w:r>
        <w:rPr>
          <w:rFonts w:ascii="Lato" w:eastAsia="Times New Roman" w:hAnsi="Lato" w:cs="Times New Roman"/>
          <w:color w:val="404040"/>
          <w:sz w:val="24"/>
          <w:szCs w:val="24"/>
          <w:vertAlign w:val="superscript"/>
          <w:lang w:eastAsia="zh-TW"/>
        </w:rPr>
        <w:t>0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</w:t>
      </w:r>
      <w:r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- 1</w:t>
      </w:r>
      <w:r w:rsidR="00C15C6C"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elements for </w:t>
      </w:r>
      <w:r w:rsidRPr="00393B8E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HIPSPARSELT_R_</w:t>
      </w:r>
      <w:r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32F</w:t>
      </w:r>
    </w:p>
    <w:p w14:paraId="1AF7AD05" w14:textId="03D3484D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2AB5524A" w14:textId="77777777" w:rsidR="00056E10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1E687AFF">
          <v:rect id="_x0000_i1042" style="width:0;height:.75pt" o:hralign="center" o:hrstd="t" o:hr="t" fillcolor="#a0a0a0" stroked="f"/>
        </w:pict>
      </w:r>
    </w:p>
    <w:p w14:paraId="0922A093" w14:textId="471E045F" w:rsidR="00056E10" w:rsidRDefault="001469E1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hipsparseLtStructuredDescriptorInit</w:t>
      </w:r>
      <w:proofErr w:type="spellEnd"/>
    </w:p>
    <w:p w14:paraId="1076EA04" w14:textId="3EF1F660" w:rsidR="00056E10" w:rsidRPr="00C15C6C" w:rsidRDefault="0062730D" w:rsidP="00056E10">
      <w:pPr>
        <w:pStyle w:val="HTMLPreformatted"/>
        <w:shd w:val="clear" w:color="auto" w:fill="EEFFCC"/>
      </w:pPr>
      <w:proofErr w:type="spellStart"/>
      <w:r w:rsidRPr="00C15C6C">
        <w:t>hipsparseLtStatus_t</w:t>
      </w:r>
      <w:proofErr w:type="spellEnd"/>
    </w:p>
    <w:p w14:paraId="7366DACD" w14:textId="4FECAFD5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C15C6C">
        <w:rPr>
          <w:rFonts w:ascii="Consolas" w:hAnsi="Consolas"/>
          <w:color w:val="404040"/>
          <w:sz w:val="18"/>
          <w:szCs w:val="18"/>
        </w:rPr>
        <w:t>hipsparseLtStructuredDescriptorInit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(</w:t>
      </w:r>
      <w:proofErr w:type="gramEnd"/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*  handle,</w:t>
      </w:r>
    </w:p>
    <w:p w14:paraId="4BE4E548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matDescr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,</w:t>
      </w:r>
    </w:p>
    <w:p w14:paraId="273CC9E8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     int64_t                     rows,</w:t>
      </w:r>
    </w:p>
    <w:p w14:paraId="621A9F72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     int64_t              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cols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,</w:t>
      </w:r>
    </w:p>
    <w:p w14:paraId="3263D446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     int64_t              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ld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,</w:t>
      </w:r>
    </w:p>
    <w:p w14:paraId="3AD33E92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     uint32_t                    alignment,</w:t>
      </w:r>
    </w:p>
    <w:p w14:paraId="55144945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hipsparseLtDatatype_t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 xml:space="preserve">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valueType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>,</w:t>
      </w:r>
    </w:p>
    <w:p w14:paraId="064BBAEE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hipsparseLtOrder_t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 xml:space="preserve">          order,</w:t>
      </w:r>
    </w:p>
    <w:p w14:paraId="676C86D3" w14:textId="77777777" w:rsidR="00C15C6C" w:rsidRPr="00C15C6C" w:rsidRDefault="00C15C6C" w:rsidP="00C15C6C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C15C6C">
        <w:rPr>
          <w:rFonts w:ascii="Consolas" w:hAnsi="Consolas"/>
          <w:color w:val="404040"/>
          <w:sz w:val="18"/>
          <w:szCs w:val="18"/>
        </w:rPr>
        <w:t xml:space="preserve">                                    </w:t>
      </w:r>
      <w:proofErr w:type="spellStart"/>
      <w:r w:rsidRPr="00C15C6C">
        <w:rPr>
          <w:rFonts w:ascii="Consolas" w:hAnsi="Consolas"/>
          <w:color w:val="404040"/>
          <w:sz w:val="18"/>
          <w:szCs w:val="18"/>
        </w:rPr>
        <w:t>hipsparseLtSparsity_t</w:t>
      </w:r>
      <w:proofErr w:type="spellEnd"/>
      <w:r w:rsidRPr="00C15C6C">
        <w:rPr>
          <w:rFonts w:ascii="Consolas" w:hAnsi="Consolas"/>
          <w:color w:val="404040"/>
          <w:sz w:val="18"/>
          <w:szCs w:val="18"/>
        </w:rPr>
        <w:t xml:space="preserve">       sparsity) </w:t>
      </w:r>
    </w:p>
    <w:p w14:paraId="0D0D7781" w14:textId="46F606B7" w:rsidR="00056E10" w:rsidRDefault="00056E10" w:rsidP="00C15C6C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initializes the descriptor of a </w:t>
      </w:r>
      <w:r>
        <w:rPr>
          <w:rStyle w:val="Emphasis"/>
          <w:rFonts w:ascii="Lato" w:hAnsi="Lato"/>
          <w:color w:val="404040"/>
        </w:rPr>
        <w:t>structured</w:t>
      </w:r>
      <w:r>
        <w:rPr>
          <w:rFonts w:ascii="Lato" w:hAnsi="Lato"/>
          <w:color w:val="404040"/>
        </w:rPr>
        <w:t> matrix.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1287"/>
        <w:gridCol w:w="1116"/>
        <w:gridCol w:w="1888"/>
        <w:gridCol w:w="3571"/>
      </w:tblGrid>
      <w:tr w:rsidR="00056E10" w14:paraId="02838CDC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8AE5984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3AD0BFF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B216D2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B224052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C0A4EF4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Possible Values</w:t>
            </w:r>
          </w:p>
        </w:tc>
      </w:tr>
      <w:tr w:rsidR="00056E10" w14:paraId="32E2D65A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BBF7977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15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BA37DC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A1D514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C4672A" w14:textId="6FCECDF5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6B68395" w14:textId="77777777" w:rsidR="00056E10" w:rsidRDefault="00056E10"/>
        </w:tc>
      </w:tr>
      <w:tr w:rsidR="00056E10" w14:paraId="63AAC82B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34611C3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16" w:anchor="cusparseltmat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matDescr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224423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40D837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7A12C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Dense matrix description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72F10F7" w14:textId="77777777" w:rsidR="00056E10" w:rsidRDefault="00056E10"/>
        </w:tc>
      </w:tr>
      <w:tr w:rsidR="00056E10" w14:paraId="57F19826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9CDFDF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lastRenderedPageBreak/>
              <w:t>rows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E94356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D2BB3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D65094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rows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82253B1" w14:textId="77777777" w:rsidR="00056E10" w:rsidRDefault="00056E10"/>
        </w:tc>
      </w:tr>
      <w:tr w:rsidR="00056E10" w14:paraId="1A1D63A3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A66C48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cols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8EE11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B5CF11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79AB84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columns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59B83D5" w14:textId="77777777" w:rsidR="00056E10" w:rsidRDefault="00056E10"/>
        </w:tc>
      </w:tr>
      <w:tr w:rsidR="00056E10" w14:paraId="35BCD902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484353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ld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EFA400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76CCC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59A69F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Leading dimension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FDF549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raw-html"/>
                <w:sz w:val="22"/>
                <w:szCs w:val="22"/>
              </w:rPr>
              <w:t>≥</w:t>
            </w:r>
            <w:r>
              <w:rPr>
                <w:sz w:val="22"/>
                <w:szCs w:val="22"/>
              </w:rPr>
              <w:t> rows if column-major, </w:t>
            </w:r>
            <w:r>
              <w:rPr>
                <w:rStyle w:val="raw-html"/>
                <w:sz w:val="22"/>
                <w:szCs w:val="22"/>
              </w:rPr>
              <w:t>≥</w:t>
            </w:r>
            <w:r>
              <w:rPr>
                <w:sz w:val="22"/>
                <w:szCs w:val="22"/>
              </w:rPr>
              <w:t> cols if row-major</w:t>
            </w:r>
          </w:p>
        </w:tc>
      </w:tr>
      <w:tr w:rsidR="009D22C7" w14:paraId="4EECF9F0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8DDE563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alignment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B5E1A0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39DAF16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52B169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Memory alignment in bytes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6D01DA" w14:textId="2FF81E7F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Multiple of 16 </w:t>
            </w:r>
            <w:r w:rsidRPr="00C54E2C">
              <w:rPr>
                <w:color w:val="FF0000"/>
                <w:sz w:val="16"/>
                <w:szCs w:val="16"/>
              </w:rPr>
              <w:t>(</w:t>
            </w:r>
            <w:r w:rsidR="00C15C6C" w:rsidRPr="00C54E2C">
              <w:rPr>
                <w:color w:val="FF0000"/>
                <w:sz w:val="16"/>
                <w:szCs w:val="16"/>
              </w:rPr>
              <w:t>CUDA only)</w:t>
            </w:r>
          </w:p>
        </w:tc>
      </w:tr>
      <w:tr w:rsidR="009D22C7" w14:paraId="57D06C81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43D3BD5" w14:textId="77777777" w:rsidR="009D22C7" w:rsidRDefault="00A06F6A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17" w:anchor="cusparse-generic-enum-data-types" w:history="1">
              <w:proofErr w:type="spellStart"/>
              <w:r w:rsidR="009D22C7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valueType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C2D5DCD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3747264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5535FA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type of the matrix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44B6459" w14:textId="7BE6F23F" w:rsidR="00EC778A" w:rsidRDefault="00EC778A" w:rsidP="009D22C7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HIPSPARSELT_R_32F </w:t>
            </w:r>
            <w:r w:rsidRPr="00C54E2C">
              <w:rPr>
                <w:color w:val="FF0000"/>
                <w:sz w:val="16"/>
                <w:szCs w:val="16"/>
              </w:rPr>
              <w:t>(</w:t>
            </w:r>
            <w:r w:rsidR="00C15C6C" w:rsidRPr="00C54E2C">
              <w:rPr>
                <w:color w:val="FF0000"/>
                <w:sz w:val="16"/>
                <w:szCs w:val="16"/>
              </w:rPr>
              <w:t>CUDA only</w:t>
            </w:r>
            <w:r w:rsidRPr="00C54E2C">
              <w:rPr>
                <w:color w:val="FF0000"/>
                <w:sz w:val="16"/>
                <w:szCs w:val="16"/>
              </w:rPr>
              <w:t>)</w:t>
            </w:r>
            <w:r w:rsidRPr="008639F5">
              <w:rPr>
                <w:sz w:val="22"/>
                <w:szCs w:val="22"/>
              </w:rPr>
              <w:t>,</w:t>
            </w:r>
          </w:p>
          <w:p w14:paraId="71F587CE" w14:textId="012F07D0" w:rsidR="009D22C7" w:rsidRDefault="009D22C7" w:rsidP="009D22C7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HIPSPARSELT_R_16F</w:t>
            </w:r>
            <w:r w:rsidRPr="008639F5">
              <w:rPr>
                <w:sz w:val="22"/>
                <w:szCs w:val="22"/>
              </w:rPr>
              <w:t>,</w:t>
            </w:r>
          </w:p>
          <w:p w14:paraId="74EEEEED" w14:textId="7BC83D54" w:rsidR="009D22C7" w:rsidRDefault="00393B8E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HIPSPARSELT_R_16BF</w:t>
            </w:r>
            <w:r w:rsidR="009D22C7" w:rsidRPr="002006CE">
              <w:rPr>
                <w:sz w:val="22"/>
                <w:szCs w:val="22"/>
              </w:rPr>
              <w:t>,</w:t>
            </w:r>
          </w:p>
          <w:p w14:paraId="0D50EAB8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HIPSPARSELT_R_8I</w:t>
            </w:r>
            <w:r w:rsidRPr="002006C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</w:p>
          <w:p w14:paraId="7449489E" w14:textId="13D2C2E2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HIPSPARSELT_R_8F</w:t>
            </w:r>
            <w:r>
              <w:rPr>
                <w:sz w:val="22"/>
                <w:szCs w:val="22"/>
              </w:rPr>
              <w:t xml:space="preserve"> </w:t>
            </w:r>
            <w:r w:rsidRPr="00C54E2C">
              <w:rPr>
                <w:color w:val="FF0000"/>
                <w:sz w:val="16"/>
                <w:szCs w:val="16"/>
              </w:rPr>
              <w:t>(</w:t>
            </w:r>
            <w:r w:rsidR="00C15C6C" w:rsidRPr="00C54E2C">
              <w:rPr>
                <w:color w:val="FF0000"/>
                <w:sz w:val="16"/>
                <w:szCs w:val="16"/>
              </w:rPr>
              <w:t>ROC only</w:t>
            </w:r>
            <w:r w:rsidRPr="00C54E2C">
              <w:rPr>
                <w:color w:val="FF0000"/>
                <w:sz w:val="16"/>
                <w:szCs w:val="16"/>
              </w:rPr>
              <w:t>)</w:t>
            </w:r>
            <w:r w:rsidRPr="008639F5">
              <w:rPr>
                <w:sz w:val="22"/>
                <w:szCs w:val="22"/>
              </w:rPr>
              <w:t>,</w:t>
            </w:r>
          </w:p>
          <w:p w14:paraId="710494E1" w14:textId="33A26BA1" w:rsidR="009D22C7" w:rsidRDefault="00393B8E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HIPSPARSELT_R_8BF</w:t>
            </w:r>
            <w:r w:rsidR="009D22C7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 </w:t>
            </w:r>
            <w:r w:rsidR="009D22C7" w:rsidRPr="00C54E2C">
              <w:rPr>
                <w:color w:val="FF0000"/>
                <w:sz w:val="16"/>
                <w:szCs w:val="16"/>
              </w:rPr>
              <w:t>(</w:t>
            </w:r>
            <w:r w:rsidR="00C15C6C" w:rsidRPr="00C54E2C">
              <w:rPr>
                <w:color w:val="FF0000"/>
                <w:sz w:val="16"/>
                <w:szCs w:val="16"/>
              </w:rPr>
              <w:t>ROC only</w:t>
            </w:r>
            <w:r w:rsidR="009D22C7" w:rsidRPr="00C54E2C">
              <w:rPr>
                <w:color w:val="FF0000"/>
                <w:sz w:val="16"/>
                <w:szCs w:val="16"/>
              </w:rPr>
              <w:t>)</w:t>
            </w:r>
          </w:p>
        </w:tc>
      </w:tr>
      <w:tr w:rsidR="009D22C7" w14:paraId="51CB95F1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1DF78F0" w14:textId="77777777" w:rsidR="009D22C7" w:rsidRDefault="00A06F6A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18" w:anchor="cusparse-generic-enum-layout" w:history="1">
              <w:r w:rsidR="009D22C7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order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52F747E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894CF6E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FE677A4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Memory layout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CE8B5C1" w14:textId="77777777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HIPSPARSELT_ORDER_COLUMN</w:t>
            </w:r>
            <w:r>
              <w:rPr>
                <w:sz w:val="22"/>
                <w:szCs w:val="22"/>
              </w:rPr>
              <w:t>, </w:t>
            </w:r>
          </w:p>
          <w:p w14:paraId="7788AFC2" w14:textId="501439BB" w:rsidR="009D22C7" w:rsidRDefault="009D22C7" w:rsidP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HIPSPARSELT_ORDER_ROW</w:t>
            </w:r>
            <w:r w:rsidR="00EC778A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 </w:t>
            </w:r>
            <w:r w:rsidR="00C54E2C" w:rsidRPr="00C54E2C">
              <w:rPr>
                <w:color w:val="FF0000"/>
                <w:sz w:val="16"/>
                <w:szCs w:val="16"/>
              </w:rPr>
              <w:t>(CUDA only)</w:t>
            </w:r>
          </w:p>
        </w:tc>
      </w:tr>
      <w:tr w:rsidR="00056E10" w14:paraId="1A638279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A44311F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19" w:anchor="cusparseltsparsity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sparsity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51D1B5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8AE074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75B388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sparsity ratio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194F40E" w14:textId="670BF7F1" w:rsidR="00056E10" w:rsidRDefault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HIPSPARSELT_SPARSITY_50_PERCENT</w:t>
            </w:r>
          </w:p>
        </w:tc>
      </w:tr>
    </w:tbl>
    <w:p w14:paraId="76911713" w14:textId="2953D6A8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Style w:val="Strong"/>
          <w:rFonts w:ascii="Lato" w:hAnsi="Lato"/>
          <w:color w:val="404040"/>
        </w:rPr>
        <w:t>Constrains</w:t>
      </w:r>
      <w:r>
        <w:rPr>
          <w:rFonts w:ascii="Lato" w:hAnsi="Lato"/>
          <w:color w:val="404040"/>
        </w:rPr>
        <w:t>:</w:t>
      </w:r>
    </w:p>
    <w:p w14:paraId="377E516C" w14:textId="77777777" w:rsidR="00393B8E" w:rsidRPr="003D0ADD" w:rsidRDefault="00393B8E" w:rsidP="00393B8E">
      <w:pPr>
        <w:pStyle w:val="NormalWeb"/>
        <w:numPr>
          <w:ilvl w:val="0"/>
          <w:numId w:val="2"/>
        </w:numPr>
        <w:shd w:val="clear" w:color="auto" w:fill="FCFCFC"/>
        <w:spacing w:before="0" w:beforeAutospacing="0" w:after="360" w:afterAutospacing="0" w:line="360" w:lineRule="atLeast"/>
        <w:rPr>
          <w:rFonts w:ascii="Lato" w:hAnsi="Lato"/>
          <w:b/>
          <w:bCs/>
          <w:color w:val="404040"/>
        </w:rPr>
      </w:pPr>
      <w:r w:rsidRPr="003D0ADD">
        <w:rPr>
          <w:rFonts w:ascii="Lato" w:hAnsi="Lato"/>
          <w:b/>
          <w:bCs/>
          <w:color w:val="404040"/>
        </w:rPr>
        <w:t>ROC Backend</w:t>
      </w:r>
      <w:r>
        <w:rPr>
          <w:rFonts w:ascii="Lato" w:hAnsi="Lato"/>
          <w:b/>
          <w:bCs/>
          <w:color w:val="404040"/>
        </w:rPr>
        <w:t>:</w:t>
      </w:r>
    </w:p>
    <w:p w14:paraId="62DB6FED" w14:textId="77777777" w:rsidR="00EF46B9" w:rsidRPr="007604CF" w:rsidRDefault="00EF46B9" w:rsidP="00393B8E">
      <w:pPr>
        <w:pStyle w:val="NormalWeb"/>
        <w:numPr>
          <w:ilvl w:val="0"/>
          <w:numId w:val="2"/>
        </w:numPr>
        <w:shd w:val="clear" w:color="auto" w:fill="FCFCFC"/>
        <w:tabs>
          <w:tab w:val="clear" w:pos="1080"/>
          <w:tab w:val="num" w:pos="1440"/>
        </w:tabs>
        <w:spacing w:before="0" w:beforeAutospacing="0" w:after="180" w:afterAutospacing="0" w:line="360" w:lineRule="atLeast"/>
        <w:ind w:left="1440"/>
        <w:rPr>
          <w:rStyle w:val="pre"/>
          <w:rFonts w:ascii="Lato" w:hAnsi="Lato"/>
          <w:color w:val="404040"/>
        </w:rPr>
      </w:pP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row</w:t>
      </w:r>
      <w:r>
        <w:rPr>
          <w:rFonts w:ascii="Lato" w:hAnsi="Lato"/>
          <w:color w:val="404040"/>
        </w:rPr>
        <w:t xml:space="preserve">, 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col</w:t>
      </w:r>
      <w:r>
        <w:rPr>
          <w:rFonts w:ascii="Lato" w:hAnsi="Lato"/>
          <w:color w:val="404040"/>
        </w:rPr>
        <w:t xml:space="preserve"> must ≥ 8</w:t>
      </w:r>
    </w:p>
    <w:p w14:paraId="30BE15E5" w14:textId="7EC18723" w:rsidR="0082644E" w:rsidRDefault="0082644E" w:rsidP="00393B8E">
      <w:pPr>
        <w:pStyle w:val="NormalWeb"/>
        <w:numPr>
          <w:ilvl w:val="0"/>
          <w:numId w:val="13"/>
        </w:numPr>
        <w:shd w:val="clear" w:color="auto" w:fill="FCFCFC"/>
        <w:spacing w:before="0" w:beforeAutospacing="0" w:after="180" w:afterAutospacing="0" w:line="360" w:lineRule="atLeast"/>
        <w:ind w:left="144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For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op</w:t>
      </w:r>
      <w:r>
        <w:rPr>
          <w:rStyle w:val="HTMLCode"/>
          <w:rFonts w:ascii="Consolas" w:hAnsi="Consolas"/>
          <w:color w:val="E74C3C"/>
          <w:sz w:val="18"/>
          <w:szCs w:val="18"/>
          <w:bdr w:val="single" w:sz="6" w:space="2" w:color="E1E4E5" w:frame="1"/>
          <w:shd w:val="clear" w:color="auto" w:fill="FFFFFF"/>
        </w:rPr>
        <w:t>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 xml:space="preserve">= </w:t>
      </w:r>
      <w:r w:rsidR="003D0ADD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HIPSPARSELT_OPERATION_NON_TRANSPOSE</w:t>
      </w:r>
    </w:p>
    <w:p w14:paraId="075AB15C" w14:textId="74AD71CC" w:rsidR="0082644E" w:rsidRDefault="0082644E" w:rsidP="00393B8E">
      <w:pPr>
        <w:pStyle w:val="NormalWeb"/>
        <w:numPr>
          <w:ilvl w:val="1"/>
          <w:numId w:val="14"/>
        </w:numPr>
        <w:shd w:val="clear" w:color="auto" w:fill="FCFCFC"/>
        <w:spacing w:before="0" w:beforeAutospacing="0" w:after="0" w:afterAutospacing="0" w:line="360" w:lineRule="atLeast"/>
        <w:ind w:left="1800"/>
        <w:rPr>
          <w:rFonts w:ascii="Lato" w:hAnsi="Lato"/>
          <w:color w:val="404040"/>
        </w:rPr>
      </w:pP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col</w:t>
      </w:r>
      <w:r>
        <w:rPr>
          <w:rFonts w:ascii="Lato" w:hAnsi="Lato"/>
          <w:color w:val="404040"/>
        </w:rPr>
        <w:t xml:space="preserve"> must be the multiplication of 8</w:t>
      </w:r>
    </w:p>
    <w:p w14:paraId="3D52CE9E" w14:textId="47C1D59A" w:rsidR="0082644E" w:rsidRPr="0082644E" w:rsidRDefault="0082644E" w:rsidP="00393B8E">
      <w:pPr>
        <w:pStyle w:val="NormalWeb"/>
        <w:numPr>
          <w:ilvl w:val="0"/>
          <w:numId w:val="14"/>
        </w:numPr>
        <w:shd w:val="clear" w:color="auto" w:fill="FCFCFC"/>
        <w:spacing w:before="0" w:beforeAutospacing="0" w:after="180" w:afterAutospacing="0" w:line="360" w:lineRule="atLeast"/>
        <w:ind w:left="1440"/>
        <w:rPr>
          <w:rStyle w:val="pre"/>
          <w:rFonts w:ascii="Lato" w:hAnsi="Lato"/>
          <w:color w:val="404040"/>
        </w:rPr>
      </w:pPr>
      <w:r>
        <w:rPr>
          <w:rFonts w:ascii="Lato" w:hAnsi="Lato"/>
          <w:color w:val="404040"/>
        </w:rPr>
        <w:t>For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op</w:t>
      </w:r>
      <w:r>
        <w:rPr>
          <w:rStyle w:val="HTMLCode"/>
          <w:rFonts w:ascii="Consolas" w:hAnsi="Consolas"/>
          <w:color w:val="E74C3C"/>
          <w:sz w:val="18"/>
          <w:szCs w:val="18"/>
          <w:bdr w:val="single" w:sz="6" w:space="2" w:color="E1E4E5" w:frame="1"/>
          <w:shd w:val="clear" w:color="auto" w:fill="FFFFFF"/>
        </w:rPr>
        <w:t>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=</w:t>
      </w:r>
      <w:r>
        <w:rPr>
          <w:rStyle w:val="HTMLCode"/>
          <w:rFonts w:ascii="Consolas" w:hAnsi="Consolas"/>
          <w:color w:val="E74C3C"/>
          <w:sz w:val="18"/>
          <w:szCs w:val="18"/>
          <w:bdr w:val="single" w:sz="6" w:space="2" w:color="E1E4E5" w:frame="1"/>
          <w:shd w:val="clear" w:color="auto" w:fill="FFFFFF"/>
        </w:rPr>
        <w:t> </w:t>
      </w:r>
      <w:r w:rsidR="003D0ADD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HIPSPARSELT_OPERATION_TRANSPOSE</w:t>
      </w:r>
    </w:p>
    <w:p w14:paraId="5859AF4B" w14:textId="35CF8B61" w:rsidR="00393B8E" w:rsidRDefault="0082644E" w:rsidP="00393B8E">
      <w:pPr>
        <w:pStyle w:val="NormalWeb"/>
        <w:numPr>
          <w:ilvl w:val="1"/>
          <w:numId w:val="14"/>
        </w:numPr>
        <w:shd w:val="clear" w:color="auto" w:fill="FCFCFC"/>
        <w:spacing w:before="0" w:beforeAutospacing="0" w:after="180" w:afterAutospacing="0" w:line="360" w:lineRule="atLeast"/>
        <w:ind w:left="1800"/>
        <w:rPr>
          <w:rFonts w:ascii="Lato" w:hAnsi="Lato"/>
          <w:color w:val="404040"/>
        </w:rPr>
      </w:pP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row</w:t>
      </w:r>
      <w:r>
        <w:rPr>
          <w:rFonts w:ascii="Lato" w:hAnsi="Lato"/>
          <w:color w:val="404040"/>
        </w:rPr>
        <w:t xml:space="preserve"> must be the multiplication of 8</w:t>
      </w:r>
    </w:p>
    <w:p w14:paraId="21D74190" w14:textId="77777777" w:rsidR="00393B8E" w:rsidRPr="00393B8E" w:rsidRDefault="00393B8E" w:rsidP="00393B8E">
      <w:pPr>
        <w:pStyle w:val="NormalWeb"/>
        <w:numPr>
          <w:ilvl w:val="0"/>
          <w:numId w:val="2"/>
        </w:numPr>
        <w:shd w:val="clear" w:color="auto" w:fill="FCFCFC"/>
        <w:spacing w:before="0" w:beforeAutospacing="0" w:after="180" w:afterAutospacing="0" w:line="360" w:lineRule="atLeast"/>
        <w:rPr>
          <w:rFonts w:ascii="Lato" w:hAnsi="Lato"/>
          <w:b/>
          <w:bCs/>
          <w:color w:val="404040"/>
        </w:rPr>
      </w:pPr>
      <w:r w:rsidRPr="00393B8E">
        <w:rPr>
          <w:rFonts w:ascii="Lato" w:hAnsi="Lato"/>
          <w:b/>
          <w:bCs/>
          <w:color w:val="404040"/>
        </w:rPr>
        <w:t>CUDA Backend:</w:t>
      </w:r>
    </w:p>
    <w:p w14:paraId="59FAEF94" w14:textId="77777777" w:rsidR="00393B8E" w:rsidRPr="00C15C6C" w:rsidRDefault="00393B8E" w:rsidP="00393B8E">
      <w:pPr>
        <w:numPr>
          <w:ilvl w:val="0"/>
          <w:numId w:val="25"/>
        </w:numPr>
        <w:shd w:val="clear" w:color="auto" w:fill="FCFCFC"/>
        <w:tabs>
          <w:tab w:val="clear" w:pos="720"/>
          <w:tab w:val="num" w:pos="1440"/>
        </w:tabs>
        <w:spacing w:after="180" w:line="360" w:lineRule="atLeast"/>
        <w:ind w:left="180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rows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, </w:t>
      </w:r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cols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, and </w:t>
      </w:r>
      <w:proofErr w:type="spellStart"/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ld</w:t>
      </w:r>
      <w:proofErr w:type="spellEnd"/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must be a multiple of</w:t>
      </w:r>
    </w:p>
    <w:p w14:paraId="0AC5D86F" w14:textId="3276C7A0" w:rsidR="00393B8E" w:rsidRPr="00C15C6C" w:rsidRDefault="00393B8E" w:rsidP="00393B8E">
      <w:pPr>
        <w:numPr>
          <w:ilvl w:val="1"/>
          <w:numId w:val="26"/>
        </w:numPr>
        <w:shd w:val="clear" w:color="auto" w:fill="FCFCFC"/>
        <w:tabs>
          <w:tab w:val="clear" w:pos="1440"/>
          <w:tab w:val="num" w:pos="2160"/>
        </w:tabs>
        <w:spacing w:after="0"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32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 xml:space="preserve"> if </w:t>
      </w:r>
      <w:proofErr w:type="spellStart"/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valueType</w:t>
      </w:r>
      <w:proofErr w:type="spellEnd"/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is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HIPSPARSELT_R_8I</w:t>
      </w:r>
    </w:p>
    <w:p w14:paraId="630CE1BB" w14:textId="77777777" w:rsidR="00393B8E" w:rsidRPr="00C15C6C" w:rsidRDefault="00393B8E" w:rsidP="00393B8E">
      <w:pPr>
        <w:numPr>
          <w:ilvl w:val="1"/>
          <w:numId w:val="26"/>
        </w:numPr>
        <w:shd w:val="clear" w:color="auto" w:fill="FCFCFC"/>
        <w:tabs>
          <w:tab w:val="clear" w:pos="1440"/>
          <w:tab w:val="num" w:pos="2160"/>
        </w:tabs>
        <w:spacing w:after="0"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lastRenderedPageBreak/>
        <w:t>8 if </w:t>
      </w:r>
      <w:proofErr w:type="spellStart"/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valueType</w:t>
      </w:r>
      <w:proofErr w:type="spellEnd"/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is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HIPSPARSELT_R_16F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 xml:space="preserve"> or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HIPSPARSELT_R_16BF</w:t>
      </w:r>
    </w:p>
    <w:p w14:paraId="003CA0BF" w14:textId="77777777" w:rsidR="00393B8E" w:rsidRPr="00C15C6C" w:rsidRDefault="00393B8E" w:rsidP="00393B8E">
      <w:pPr>
        <w:numPr>
          <w:ilvl w:val="1"/>
          <w:numId w:val="26"/>
        </w:numPr>
        <w:shd w:val="clear" w:color="auto" w:fill="FCFCFC"/>
        <w:tabs>
          <w:tab w:val="clear" w:pos="1440"/>
          <w:tab w:val="num" w:pos="2160"/>
        </w:tabs>
        <w:spacing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4 if </w:t>
      </w:r>
      <w:proofErr w:type="spellStart"/>
      <w:r w:rsidRPr="00C15C6C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valueType</w:t>
      </w:r>
      <w:proofErr w:type="spellEnd"/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is </w:t>
      </w:r>
      <w:r w:rsidRPr="00393B8E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HIPSPARSELT_R_</w:t>
      </w:r>
      <w:r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32F</w:t>
      </w:r>
    </w:p>
    <w:p w14:paraId="30EF82C0" w14:textId="77777777" w:rsidR="00393B8E" w:rsidRPr="00C15C6C" w:rsidRDefault="00393B8E" w:rsidP="00393B8E">
      <w:pPr>
        <w:numPr>
          <w:ilvl w:val="0"/>
          <w:numId w:val="26"/>
        </w:numPr>
        <w:shd w:val="clear" w:color="auto" w:fill="FCFCFC"/>
        <w:tabs>
          <w:tab w:val="clear" w:pos="720"/>
          <w:tab w:val="num" w:pos="1440"/>
        </w:tabs>
        <w:spacing w:after="180" w:line="360" w:lineRule="atLeast"/>
        <w:ind w:left="180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The total size of the matrix cannot exceed:</w:t>
      </w:r>
    </w:p>
    <w:p w14:paraId="6F77BE8A" w14:textId="77777777" w:rsidR="00393B8E" w:rsidRPr="00C15C6C" w:rsidRDefault="00393B8E" w:rsidP="00393B8E">
      <w:pPr>
        <w:numPr>
          <w:ilvl w:val="1"/>
          <w:numId w:val="27"/>
        </w:numPr>
        <w:shd w:val="clear" w:color="auto" w:fill="FCFCFC"/>
        <w:tabs>
          <w:tab w:val="clear" w:pos="1440"/>
          <w:tab w:val="num" w:pos="2160"/>
        </w:tabs>
        <w:spacing w:after="0"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393B8E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2</w:t>
      </w:r>
      <w:r w:rsidRPr="00393B8E">
        <w:rPr>
          <w:rFonts w:ascii="Lato" w:eastAsia="Times New Roman" w:hAnsi="Lato" w:cs="Times New Roman"/>
          <w:color w:val="404040"/>
          <w:sz w:val="24"/>
          <w:szCs w:val="24"/>
          <w:vertAlign w:val="superscript"/>
          <w:lang w:eastAsia="zh-TW"/>
        </w:rPr>
        <w:t>32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</w:t>
      </w:r>
      <w:r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- 1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elements for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HIPSPARSELT_R_8I</w:t>
      </w:r>
    </w:p>
    <w:p w14:paraId="5FD5A499" w14:textId="77777777" w:rsidR="00393B8E" w:rsidRPr="00C15C6C" w:rsidRDefault="00393B8E" w:rsidP="00393B8E">
      <w:pPr>
        <w:numPr>
          <w:ilvl w:val="1"/>
          <w:numId w:val="27"/>
        </w:numPr>
        <w:shd w:val="clear" w:color="auto" w:fill="FCFCFC"/>
        <w:tabs>
          <w:tab w:val="clear" w:pos="1440"/>
          <w:tab w:val="num" w:pos="2160"/>
        </w:tabs>
        <w:spacing w:after="0"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393B8E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2</w:t>
      </w:r>
      <w:r w:rsidRPr="00393B8E">
        <w:rPr>
          <w:rFonts w:ascii="Lato" w:eastAsia="Times New Roman" w:hAnsi="Lato" w:cs="Times New Roman"/>
          <w:color w:val="404040"/>
          <w:sz w:val="24"/>
          <w:szCs w:val="24"/>
          <w:vertAlign w:val="superscript"/>
          <w:lang w:eastAsia="zh-TW"/>
        </w:rPr>
        <w:t>3</w:t>
      </w:r>
      <w:r>
        <w:rPr>
          <w:rFonts w:ascii="Lato" w:eastAsia="Times New Roman" w:hAnsi="Lato" w:cs="Times New Roman"/>
          <w:color w:val="404040"/>
          <w:sz w:val="24"/>
          <w:szCs w:val="24"/>
          <w:vertAlign w:val="superscript"/>
          <w:lang w:eastAsia="zh-TW"/>
        </w:rPr>
        <w:t>1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</w:t>
      </w:r>
      <w:r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- 1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elements for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HIPSPARSELT_R_16F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 xml:space="preserve"> or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HIPSPARSELT_R_16BF</w:t>
      </w:r>
    </w:p>
    <w:p w14:paraId="22187426" w14:textId="77777777" w:rsidR="00393B8E" w:rsidRPr="00C15C6C" w:rsidRDefault="00393B8E" w:rsidP="00393B8E">
      <w:pPr>
        <w:numPr>
          <w:ilvl w:val="1"/>
          <w:numId w:val="27"/>
        </w:numPr>
        <w:shd w:val="clear" w:color="auto" w:fill="FCFCFC"/>
        <w:tabs>
          <w:tab w:val="clear" w:pos="1440"/>
          <w:tab w:val="num" w:pos="2160"/>
        </w:tabs>
        <w:spacing w:line="360" w:lineRule="atLeast"/>
        <w:ind w:left="3240"/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</w:pPr>
      <w:r w:rsidRPr="00393B8E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2</w:t>
      </w:r>
      <w:r w:rsidRPr="00393B8E">
        <w:rPr>
          <w:rFonts w:ascii="Lato" w:eastAsia="Times New Roman" w:hAnsi="Lato" w:cs="Times New Roman"/>
          <w:color w:val="404040"/>
          <w:sz w:val="24"/>
          <w:szCs w:val="24"/>
          <w:vertAlign w:val="superscript"/>
          <w:lang w:eastAsia="zh-TW"/>
        </w:rPr>
        <w:t>3</w:t>
      </w:r>
      <w:r>
        <w:rPr>
          <w:rFonts w:ascii="Lato" w:eastAsia="Times New Roman" w:hAnsi="Lato" w:cs="Times New Roman"/>
          <w:color w:val="404040"/>
          <w:sz w:val="24"/>
          <w:szCs w:val="24"/>
          <w:vertAlign w:val="superscript"/>
          <w:lang w:eastAsia="zh-TW"/>
        </w:rPr>
        <w:t>0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</w:t>
      </w:r>
      <w:r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- 1</w:t>
      </w:r>
      <w:r w:rsidRPr="00C15C6C">
        <w:rPr>
          <w:rFonts w:ascii="Lato" w:eastAsia="Times New Roman" w:hAnsi="Lato" w:cs="Times New Roman"/>
          <w:color w:val="404040"/>
          <w:sz w:val="24"/>
          <w:szCs w:val="24"/>
          <w:lang w:eastAsia="zh-TW"/>
        </w:rPr>
        <w:t> elements for </w:t>
      </w:r>
      <w:r w:rsidRPr="00393B8E"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HIPSPARSELT_R_</w:t>
      </w:r>
      <w:r>
        <w:rPr>
          <w:rFonts w:ascii="Consolas" w:eastAsia="Times New Roman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  <w:lang w:eastAsia="zh-TW"/>
        </w:rPr>
        <w:t>32F</w:t>
      </w:r>
    </w:p>
    <w:p w14:paraId="7622E299" w14:textId="77777777" w:rsidR="00393B8E" w:rsidRPr="00393B8E" w:rsidRDefault="00393B8E" w:rsidP="00393B8E">
      <w:pPr>
        <w:pStyle w:val="NormalWeb"/>
        <w:numPr>
          <w:ilvl w:val="0"/>
          <w:numId w:val="14"/>
        </w:numPr>
        <w:shd w:val="clear" w:color="auto" w:fill="FCFCFC"/>
        <w:spacing w:before="0" w:beforeAutospacing="0" w:after="180" w:afterAutospacing="0" w:line="360" w:lineRule="atLeast"/>
        <w:rPr>
          <w:rFonts w:ascii="Lato" w:hAnsi="Lato"/>
          <w:color w:val="404040"/>
        </w:rPr>
      </w:pPr>
    </w:p>
    <w:p w14:paraId="71B53E5D" w14:textId="16C11956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512672FD" w14:textId="77777777" w:rsidR="00056E10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7D854E8F">
          <v:rect id="_x0000_i1043" style="width:0;height:.75pt" o:hralign="center" o:hrstd="t" o:hr="t" fillcolor="#a0a0a0" stroked="f"/>
        </w:pict>
      </w:r>
    </w:p>
    <w:p w14:paraId="4B1641D4" w14:textId="0193B922" w:rsidR="00056E10" w:rsidRDefault="001469E1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hipsparseLtMatDescriptorDestroy</w:t>
      </w:r>
      <w:proofErr w:type="spellEnd"/>
    </w:p>
    <w:p w14:paraId="2FE84DC4" w14:textId="5752FAC7" w:rsidR="00056E10" w:rsidRDefault="0062730D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7DFC1351" w14:textId="7319A344" w:rsidR="00056E10" w:rsidRDefault="001469E1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>
        <w:rPr>
          <w:rStyle w:val="n"/>
          <w:rFonts w:ascii="Consolas" w:hAnsi="Consolas"/>
          <w:color w:val="404040"/>
          <w:sz w:val="18"/>
          <w:szCs w:val="18"/>
        </w:rPr>
        <w:t>hipsparseLtMatDescriptorDestroy</w:t>
      </w:r>
      <w:proofErr w:type="spellEnd"/>
      <w:r w:rsidR="00056E10">
        <w:rPr>
          <w:rStyle w:val="p"/>
          <w:rFonts w:ascii="Consolas" w:hAnsi="Consolas"/>
          <w:color w:val="404040"/>
          <w:sz w:val="18"/>
          <w:szCs w:val="18"/>
        </w:rPr>
        <w:t>(</w:t>
      </w:r>
      <w:proofErr w:type="gramEnd"/>
      <w:r w:rsidR="00056E10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056E10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="0062730D">
        <w:rPr>
          <w:rStyle w:val="n"/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="00592A77">
        <w:rPr>
          <w:rStyle w:val="n"/>
          <w:rFonts w:ascii="Consolas" w:hAnsi="Consolas"/>
          <w:color w:val="404040"/>
          <w:sz w:val="18"/>
          <w:szCs w:val="18"/>
        </w:rPr>
        <w:t>*</w:t>
      </w:r>
      <w:r w:rsidR="00056E10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="00056E10">
        <w:rPr>
          <w:rStyle w:val="n"/>
          <w:rFonts w:ascii="Consolas" w:hAnsi="Consolas"/>
          <w:color w:val="404040"/>
          <w:sz w:val="18"/>
          <w:szCs w:val="18"/>
        </w:rPr>
        <w:t>matDescr</w:t>
      </w:r>
      <w:proofErr w:type="spellEnd"/>
      <w:r w:rsidR="00056E10">
        <w:rPr>
          <w:rStyle w:val="p"/>
          <w:rFonts w:ascii="Consolas" w:hAnsi="Consolas"/>
          <w:color w:val="404040"/>
          <w:sz w:val="18"/>
          <w:szCs w:val="18"/>
        </w:rPr>
        <w:t>)</w:t>
      </w:r>
    </w:p>
    <w:p w14:paraId="4A7E16B1" w14:textId="69B86033" w:rsidR="00056E10" w:rsidRDefault="00056E10" w:rsidP="00056E10">
      <w:pPr>
        <w:shd w:val="clear" w:color="auto" w:fill="FCFCFC"/>
        <w:spacing w:line="360" w:lineRule="atLeast"/>
        <w:rPr>
          <w:rFonts w:ascii="Lato" w:hAnsi="Lato"/>
          <w:color w:val="404040"/>
          <w:sz w:val="24"/>
          <w:szCs w:val="24"/>
        </w:rPr>
      </w:pPr>
      <w:r>
        <w:rPr>
          <w:rFonts w:ascii="Lato" w:hAnsi="Lato"/>
          <w:color w:val="404040"/>
        </w:rPr>
        <w:t>The function releases the resources used by an instance of a matrix descriptor. After this call, the matrix descriptor</w:t>
      </w:r>
      <w:r w:rsidR="00A41009">
        <w:rPr>
          <w:rFonts w:ascii="Lato" w:hAnsi="Lato"/>
          <w:color w:val="404040"/>
        </w:rPr>
        <w:t xml:space="preserve"> and</w:t>
      </w:r>
      <w:r>
        <w:rPr>
          <w:rFonts w:ascii="Lato" w:hAnsi="Lato"/>
          <w:color w:val="404040"/>
        </w:rPr>
        <w:t xml:space="preserve"> the </w:t>
      </w:r>
      <w:proofErr w:type="spellStart"/>
      <w:r>
        <w:rPr>
          <w:rFonts w:ascii="Lato" w:hAnsi="Lato"/>
          <w:color w:val="404040"/>
        </w:rPr>
        <w:t>matmul</w:t>
      </w:r>
      <w:proofErr w:type="spellEnd"/>
      <w:r>
        <w:rPr>
          <w:rFonts w:ascii="Lato" w:hAnsi="Lato"/>
          <w:color w:val="404040"/>
        </w:rPr>
        <w:t xml:space="preserve"> descriptor</w:t>
      </w:r>
      <w:r w:rsidR="00A41009">
        <w:rPr>
          <w:rFonts w:ascii="Lato" w:hAnsi="Lato"/>
          <w:color w:val="404040"/>
        </w:rPr>
        <w:t xml:space="preserve"> </w:t>
      </w:r>
      <w:r>
        <w:rPr>
          <w:rFonts w:ascii="Lato" w:hAnsi="Lato"/>
          <w:color w:val="404040"/>
        </w:rPr>
        <w:t>can no longer be used.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1287"/>
        <w:gridCol w:w="1116"/>
        <w:gridCol w:w="2014"/>
      </w:tblGrid>
      <w:tr w:rsidR="00056E10" w14:paraId="06981BFF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2395F56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E0B5AAE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4A2A964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F49358D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056E10" w14:paraId="1C4F73DD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476BAD7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20" w:anchor="cusparseltmat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matDescr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9EA7C3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3ACD12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7DFB5D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descriptor</w:t>
            </w:r>
          </w:p>
        </w:tc>
      </w:tr>
    </w:tbl>
    <w:p w14:paraId="78C0EFA1" w14:textId="28B00611" w:rsidR="00056E10" w:rsidRDefault="00056E10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  <w:r w:rsidR="00A06F6A">
        <w:rPr>
          <w:rFonts w:ascii="Lato" w:hAnsi="Lato"/>
          <w:color w:val="404040"/>
        </w:rPr>
        <w:pict w14:anchorId="7E23C892">
          <v:rect id="_x0000_i1044" style="width:0;height:.75pt" o:hralign="center" o:hrstd="t" o:hr="t" fillcolor="#a0a0a0" stroked="f"/>
        </w:pict>
      </w:r>
    </w:p>
    <w:p w14:paraId="512ED0FD" w14:textId="0C145CBE" w:rsidR="0082644E" w:rsidRDefault="0082644E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0436AEE8" w14:textId="4034FF18" w:rsidR="0082644E" w:rsidRDefault="0082644E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4C2B1628" w14:textId="2BFDDF97" w:rsidR="009077B6" w:rsidRDefault="009077B6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45775C47" w14:textId="66148DC7" w:rsidR="009077B6" w:rsidRDefault="009077B6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3D8FE74E" w14:textId="77777777" w:rsidR="00C54E2C" w:rsidRDefault="00C54E2C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3B942C65" w14:textId="77777777" w:rsidR="009077B6" w:rsidRDefault="009077B6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1CB5D905" w14:textId="3E0EB699" w:rsidR="00056E10" w:rsidRDefault="001469E1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lastRenderedPageBreak/>
        <w:t>hipsparseLtMatDescSetAttribute</w:t>
      </w:r>
      <w:proofErr w:type="spellEnd"/>
    </w:p>
    <w:p w14:paraId="07534D17" w14:textId="17CB61E1" w:rsidR="00056E10" w:rsidRDefault="0062730D" w:rsidP="00056E10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3E3C511A" w14:textId="0C813177" w:rsidR="009077B6" w:rsidRPr="009077B6" w:rsidRDefault="009077B6" w:rsidP="009077B6">
      <w:pPr>
        <w:pStyle w:val="HTMLPreformatted"/>
        <w:shd w:val="clear" w:color="auto" w:fill="EEFFCC"/>
        <w:rPr>
          <w:rStyle w:val="n"/>
        </w:rPr>
      </w:pPr>
      <w:proofErr w:type="spellStart"/>
      <w:proofErr w:type="gramStart"/>
      <w:r w:rsidRPr="009077B6">
        <w:rPr>
          <w:rStyle w:val="n"/>
        </w:rPr>
        <w:t>hipsparseLtMatDescSetAttribute</w:t>
      </w:r>
      <w:proofErr w:type="spellEnd"/>
      <w:r w:rsidRPr="009077B6">
        <w:rPr>
          <w:rStyle w:val="n"/>
        </w:rPr>
        <w:t>(</w:t>
      </w:r>
      <w:proofErr w:type="gramEnd"/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Pr="009077B6">
        <w:rPr>
          <w:rStyle w:val="n"/>
        </w:rPr>
        <w:t xml:space="preserve"> </w:t>
      </w:r>
      <w:proofErr w:type="spellStart"/>
      <w:r w:rsidRPr="009077B6">
        <w:rPr>
          <w:rStyle w:val="n"/>
        </w:rPr>
        <w:t>hipsparseLtHandle_t</w:t>
      </w:r>
      <w:proofErr w:type="spellEnd"/>
      <w:r w:rsidRPr="009077B6">
        <w:rPr>
          <w:rStyle w:val="n"/>
        </w:rPr>
        <w:t xml:space="preserve">*    </w:t>
      </w:r>
      <w:r>
        <w:rPr>
          <w:rStyle w:val="n"/>
        </w:rPr>
        <w:t xml:space="preserve"> </w:t>
      </w:r>
      <w:r w:rsidRPr="009077B6">
        <w:rPr>
          <w:rStyle w:val="n"/>
        </w:rPr>
        <w:t>handle,</w:t>
      </w:r>
    </w:p>
    <w:p w14:paraId="2B0031D5" w14:textId="77777777" w:rsidR="009077B6" w:rsidRPr="009077B6" w:rsidRDefault="009077B6" w:rsidP="009077B6">
      <w:pPr>
        <w:pStyle w:val="HTMLPreformatted"/>
        <w:shd w:val="clear" w:color="auto" w:fill="EEFFCC"/>
        <w:rPr>
          <w:rStyle w:val="n"/>
        </w:rPr>
      </w:pPr>
      <w:r w:rsidRPr="009077B6">
        <w:rPr>
          <w:rStyle w:val="n"/>
        </w:rPr>
        <w:t xml:space="preserve">                               </w:t>
      </w:r>
      <w:proofErr w:type="spellStart"/>
      <w:r w:rsidRPr="009077B6">
        <w:rPr>
          <w:rStyle w:val="n"/>
        </w:rPr>
        <w:t>hipsparseLtMatDescriptor_t</w:t>
      </w:r>
      <w:proofErr w:type="spellEnd"/>
      <w:r w:rsidRPr="009077B6">
        <w:rPr>
          <w:rStyle w:val="n"/>
        </w:rPr>
        <w:t xml:space="preserve">*   </w:t>
      </w:r>
      <w:proofErr w:type="spellStart"/>
      <w:r w:rsidRPr="009077B6">
        <w:rPr>
          <w:rStyle w:val="n"/>
        </w:rPr>
        <w:t>matmulDescr</w:t>
      </w:r>
      <w:proofErr w:type="spellEnd"/>
      <w:r w:rsidRPr="009077B6">
        <w:rPr>
          <w:rStyle w:val="n"/>
        </w:rPr>
        <w:t>,</w:t>
      </w:r>
    </w:p>
    <w:p w14:paraId="4184749F" w14:textId="77777777" w:rsidR="009077B6" w:rsidRPr="009077B6" w:rsidRDefault="009077B6" w:rsidP="009077B6">
      <w:pPr>
        <w:pStyle w:val="HTMLPreformatted"/>
        <w:shd w:val="clear" w:color="auto" w:fill="EEFFCC"/>
        <w:rPr>
          <w:rStyle w:val="n"/>
        </w:rPr>
      </w:pPr>
      <w:r w:rsidRPr="009077B6">
        <w:rPr>
          <w:rStyle w:val="n"/>
        </w:rPr>
        <w:t xml:space="preserve">                               </w:t>
      </w:r>
      <w:proofErr w:type="spellStart"/>
      <w:r w:rsidRPr="009077B6">
        <w:rPr>
          <w:rStyle w:val="n"/>
        </w:rPr>
        <w:t>hipsparseLtMatDescAttribute_t</w:t>
      </w:r>
      <w:proofErr w:type="spellEnd"/>
      <w:r w:rsidRPr="009077B6">
        <w:rPr>
          <w:rStyle w:val="n"/>
        </w:rPr>
        <w:t xml:space="preserve"> </w:t>
      </w:r>
      <w:proofErr w:type="spellStart"/>
      <w:r w:rsidRPr="009077B6">
        <w:rPr>
          <w:rStyle w:val="n"/>
        </w:rPr>
        <w:t>matAttribute</w:t>
      </w:r>
      <w:proofErr w:type="spellEnd"/>
      <w:r w:rsidRPr="009077B6">
        <w:rPr>
          <w:rStyle w:val="n"/>
        </w:rPr>
        <w:t>,</w:t>
      </w:r>
    </w:p>
    <w:p w14:paraId="117AD31A" w14:textId="77777777" w:rsidR="009077B6" w:rsidRPr="009077B6" w:rsidRDefault="009077B6" w:rsidP="009077B6">
      <w:pPr>
        <w:pStyle w:val="HTMLPreformatted"/>
        <w:shd w:val="clear" w:color="auto" w:fill="EEFFCC"/>
        <w:rPr>
          <w:rStyle w:val="n"/>
        </w:rPr>
      </w:pPr>
      <w:r w:rsidRPr="009077B6">
        <w:rPr>
          <w:rStyle w:val="n"/>
        </w:rPr>
        <w:t xml:space="preserve">                               const void*                   data,</w:t>
      </w:r>
    </w:p>
    <w:p w14:paraId="5D37E7A9" w14:textId="77777777" w:rsidR="009077B6" w:rsidRPr="009077B6" w:rsidRDefault="009077B6" w:rsidP="009077B6">
      <w:pPr>
        <w:pStyle w:val="HTMLPreformatted"/>
        <w:shd w:val="clear" w:color="auto" w:fill="EEFFCC"/>
        <w:rPr>
          <w:rStyle w:val="n"/>
        </w:rPr>
      </w:pPr>
      <w:r w:rsidRPr="009077B6">
        <w:rPr>
          <w:rStyle w:val="n"/>
        </w:rPr>
        <w:t xml:space="preserve">                               </w:t>
      </w:r>
      <w:proofErr w:type="spellStart"/>
      <w:r w:rsidRPr="009077B6">
        <w:rPr>
          <w:rStyle w:val="n"/>
        </w:rPr>
        <w:t>size_t</w:t>
      </w:r>
      <w:proofErr w:type="spellEnd"/>
      <w:r w:rsidRPr="009077B6">
        <w:rPr>
          <w:rStyle w:val="n"/>
        </w:rPr>
        <w:t xml:space="preserve">                        </w:t>
      </w:r>
      <w:proofErr w:type="spellStart"/>
      <w:r w:rsidRPr="009077B6">
        <w:rPr>
          <w:rStyle w:val="n"/>
        </w:rPr>
        <w:t>dataSize</w:t>
      </w:r>
      <w:proofErr w:type="spellEnd"/>
      <w:r w:rsidRPr="009077B6">
        <w:rPr>
          <w:rStyle w:val="n"/>
        </w:rPr>
        <w:t>)</w:t>
      </w:r>
    </w:p>
    <w:p w14:paraId="25DBF167" w14:textId="3D68169A" w:rsidR="00056E10" w:rsidRDefault="00056E10" w:rsidP="009077B6">
      <w:pPr>
        <w:shd w:val="clear" w:color="auto" w:fill="FCFCFC"/>
        <w:spacing w:line="360" w:lineRule="atLeast"/>
        <w:rPr>
          <w:rFonts w:ascii="Lato" w:hAnsi="Lato"/>
          <w:color w:val="404040"/>
          <w:sz w:val="24"/>
          <w:szCs w:val="24"/>
        </w:rPr>
      </w:pPr>
      <w:r>
        <w:rPr>
          <w:rFonts w:ascii="Lato" w:hAnsi="Lato"/>
          <w:color w:val="404040"/>
        </w:rPr>
        <w:t>The function sets the value of the specified attribute belonging to matrix descriptor such as number of batches and their stride.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6"/>
        <w:gridCol w:w="1287"/>
        <w:gridCol w:w="1116"/>
        <w:gridCol w:w="2219"/>
        <w:gridCol w:w="3076"/>
      </w:tblGrid>
      <w:tr w:rsidR="00056E10" w14:paraId="010EF698" w14:textId="77777777" w:rsidTr="009077B6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1C8C567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E49B0C0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C0E6F4C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2963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D09446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2332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CD4F6DB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Possible Values</w:t>
            </w:r>
          </w:p>
        </w:tc>
      </w:tr>
      <w:tr w:rsidR="00056E10" w14:paraId="732F5B75" w14:textId="77777777" w:rsidTr="009077B6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616E030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21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6A3696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60F832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963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C27A790" w14:textId="63411569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233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8544031" w14:textId="77777777" w:rsidR="00056E10" w:rsidRDefault="00056E10"/>
        </w:tc>
      </w:tr>
      <w:tr w:rsidR="00056E10" w14:paraId="728E327B" w14:textId="77777777" w:rsidTr="009077B6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AD49887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22" w:anchor="cusparseltmatmul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matmulDescr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8EC6B2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D7979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2963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9DFC00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descriptor</w:t>
            </w:r>
          </w:p>
        </w:tc>
        <w:tc>
          <w:tcPr>
            <w:tcW w:w="233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7D647D2" w14:textId="77777777" w:rsidR="00056E10" w:rsidRDefault="00056E10"/>
        </w:tc>
      </w:tr>
      <w:tr w:rsidR="00056E10" w14:paraId="4E3E73DB" w14:textId="77777777" w:rsidTr="009077B6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43387CD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23" w:anchor="cusparseltmatdescattribute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matAttribute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7EDABB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3E0BEE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963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0088BB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Attribute to set</w:t>
            </w:r>
          </w:p>
        </w:tc>
        <w:tc>
          <w:tcPr>
            <w:tcW w:w="233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2E3F519" w14:textId="08E8778B" w:rsidR="00056E10" w:rsidRDefault="001469E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HIPSPARSELT_MAT_NUM_BATCHES</w:t>
            </w:r>
            <w:r w:rsidR="00EF46B9">
              <w:rPr>
                <w:sz w:val="22"/>
                <w:szCs w:val="22"/>
              </w:rPr>
              <w:t>, </w:t>
            </w:r>
            <w:r w:rsidR="009077B6">
              <w:rPr>
                <w:sz w:val="22"/>
                <w:szCs w:val="22"/>
              </w:rPr>
              <w:br/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HIPSPARSELT_MAT_BATCH_STRIDE</w:t>
            </w:r>
          </w:p>
        </w:tc>
      </w:tr>
      <w:tr w:rsidR="00056E10" w14:paraId="776E81D3" w14:textId="77777777" w:rsidTr="009077B6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CEF861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data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BF882B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7BB763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963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DB28CE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value to which the specified attribute will be set</w:t>
            </w:r>
          </w:p>
        </w:tc>
        <w:tc>
          <w:tcPr>
            <w:tcW w:w="233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5D50005" w14:textId="77777777" w:rsidR="00056E10" w:rsidRDefault="00056E10"/>
        </w:tc>
      </w:tr>
      <w:tr w:rsidR="00056E10" w14:paraId="02F9E62D" w14:textId="77777777" w:rsidTr="009077B6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5777CD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dataSize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3FCB08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00DDB6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963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EA6D18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Size in bytes of the attribute value used for verification</w:t>
            </w:r>
          </w:p>
        </w:tc>
        <w:tc>
          <w:tcPr>
            <w:tcW w:w="2332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0C0794A" w14:textId="77777777" w:rsidR="00056E10" w:rsidRDefault="00056E10"/>
        </w:tc>
      </w:tr>
    </w:tbl>
    <w:p w14:paraId="4250FB79" w14:textId="165ED248" w:rsidR="00056E10" w:rsidRDefault="00056E10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  <w:r w:rsidR="00A06F6A">
        <w:rPr>
          <w:rFonts w:ascii="Lato" w:hAnsi="Lato"/>
          <w:color w:val="404040"/>
        </w:rPr>
        <w:pict w14:anchorId="3DD2765C">
          <v:rect id="_x0000_i1045" style="width:0;height:.75pt" o:hralign="center" o:hrstd="t" o:hr="t" fillcolor="#a0a0a0" stroked="f"/>
        </w:pict>
      </w:r>
    </w:p>
    <w:p w14:paraId="1E0D128D" w14:textId="1A097100" w:rsidR="0082644E" w:rsidRDefault="0082644E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7740D9B9" w14:textId="0DED8E6A" w:rsidR="00810942" w:rsidRDefault="00810942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6D7D23E4" w14:textId="74D6C22F" w:rsidR="00810942" w:rsidRDefault="00810942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6DE475B0" w14:textId="7083E170" w:rsidR="00810942" w:rsidRDefault="00810942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0E6C7350" w14:textId="71906DA5" w:rsidR="00810942" w:rsidRDefault="00810942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4CCB4BE0" w14:textId="77777777" w:rsidR="00810942" w:rsidRDefault="00810942" w:rsidP="0082644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37CC386F" w14:textId="72FFC101" w:rsidR="00056E10" w:rsidRDefault="001469E1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lastRenderedPageBreak/>
        <w:t>hipsparseLtMatDescGetAttribute</w:t>
      </w:r>
      <w:proofErr w:type="spellEnd"/>
    </w:p>
    <w:p w14:paraId="309DCE3F" w14:textId="2E67E725" w:rsidR="00056E10" w:rsidRDefault="0062730D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0E4F1B34" w14:textId="58DA55D3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hipsparseLtMatDescGetAttribute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>(</w:t>
      </w:r>
      <w:proofErr w:type="gramEnd"/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Pr="009077B6">
        <w:rPr>
          <w:rStyle w:val="n"/>
        </w:rPr>
        <w:t xml:space="preserve">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>*        handle,</w:t>
      </w:r>
    </w:p>
    <w:p w14:paraId="0BD34700" w14:textId="74BAB7A1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</w:t>
      </w:r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Pr="009077B6">
        <w:rPr>
          <w:rStyle w:val="n"/>
        </w:rPr>
        <w:t xml:space="preserve">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matmulDes</w:t>
      </w:r>
      <w:proofErr w:type="spellEnd"/>
    </w:p>
    <w:p w14:paraId="43578BD0" w14:textId="77777777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hipsparseLtMatDescAttribute_t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matAttrib</w:t>
      </w:r>
      <w:proofErr w:type="spellEnd"/>
    </w:p>
    <w:p w14:paraId="109B88FA" w14:textId="77777777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void*                             data,</w:t>
      </w:r>
    </w:p>
    <w:p w14:paraId="3E44294C" w14:textId="77777777" w:rsid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size_t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dataSize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) </w:t>
      </w:r>
    </w:p>
    <w:p w14:paraId="5E099425" w14:textId="66BB65FB" w:rsidR="00056E10" w:rsidRDefault="00056E10" w:rsidP="00810942">
      <w:pPr>
        <w:shd w:val="clear" w:color="auto" w:fill="FCFCFC"/>
        <w:spacing w:line="360" w:lineRule="atLeast"/>
        <w:rPr>
          <w:rFonts w:ascii="Lato" w:hAnsi="Lato"/>
          <w:color w:val="404040"/>
          <w:sz w:val="24"/>
          <w:szCs w:val="24"/>
        </w:rPr>
      </w:pPr>
      <w:r>
        <w:rPr>
          <w:rFonts w:ascii="Lato" w:hAnsi="Lato"/>
          <w:color w:val="404040"/>
        </w:rPr>
        <w:t>The function gets the value of the specified attribute belonging to matrix descriptor such as number of batches and their stride.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4"/>
        <w:gridCol w:w="1112"/>
        <w:gridCol w:w="978"/>
        <w:gridCol w:w="1332"/>
        <w:gridCol w:w="4528"/>
      </w:tblGrid>
      <w:tr w:rsidR="00056E10" w14:paraId="74D02807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852DED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03FB8D0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7A1C3A1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DAB695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89B31BD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Possible Values</w:t>
            </w:r>
          </w:p>
        </w:tc>
      </w:tr>
      <w:tr w:rsidR="00056E10" w14:paraId="499DAD3C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09C84DC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24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FA1D08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DCA88F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DF53A1C" w14:textId="09F9861F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C2F77F" w14:textId="77777777" w:rsidR="00056E10" w:rsidRDefault="00056E10"/>
        </w:tc>
      </w:tr>
      <w:tr w:rsidR="00056E10" w14:paraId="7481C811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10BB86E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25" w:anchor="cusparseltmatmul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matmulDescr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9AF216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EA2987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EC09BF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descriptor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E2B7705" w14:textId="77777777" w:rsidR="00056E10" w:rsidRDefault="00056E10"/>
        </w:tc>
      </w:tr>
      <w:tr w:rsidR="00056E10" w14:paraId="2C34E171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E5186E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26" w:anchor="cusparseltmatdescattribute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matAttribute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CE70F4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742C09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6E201A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Attribute to retrieve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765ECA9" w14:textId="5A4D230B" w:rsidR="00056E10" w:rsidRDefault="001469E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HIPSPARSELT_MAT_NUM_BATCHES</w:t>
            </w:r>
            <w:r w:rsidR="00EF46B9">
              <w:rPr>
                <w:sz w:val="22"/>
                <w:szCs w:val="22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HIPSPARSELT_MAT_BATCH_STRIDE</w:t>
            </w:r>
          </w:p>
        </w:tc>
      </w:tr>
      <w:tr w:rsidR="00056E10" w14:paraId="763C7F0A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B981E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data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EB9F45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EE014A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5865E4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Memory address containing the attribute value retrieved by this function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EDCC347" w14:textId="77777777" w:rsidR="00056E10" w:rsidRDefault="00056E10"/>
        </w:tc>
      </w:tr>
      <w:tr w:rsidR="00056E10" w14:paraId="3B8CDDC4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9E2936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dataSize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43D982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A020F4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C1179E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Size in bytes of the attribute value used for verification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57E5B99" w14:textId="77777777" w:rsidR="00056E10" w:rsidRDefault="00056E10"/>
        </w:tc>
      </w:tr>
    </w:tbl>
    <w:p w14:paraId="1CDA6702" w14:textId="79AFDA48" w:rsidR="00C54E2C" w:rsidRDefault="00056E10" w:rsidP="00562C1A">
      <w:pPr>
        <w:pStyle w:val="NormalWeb"/>
        <w:shd w:val="clear" w:color="auto" w:fill="FCFCFC"/>
        <w:spacing w:before="0" w:beforeAutospacing="0" w:after="360" w:afterAutospacing="0" w:line="360" w:lineRule="atLeast"/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5F3F2CF4" w14:textId="755A1B68" w:rsidR="00056E10" w:rsidRDefault="00A06F6A" w:rsidP="00056E10">
      <w:pPr>
        <w:spacing w:before="360" w:after="360"/>
        <w:rPr>
          <w:rFonts w:ascii="Times New Roman" w:hAnsi="Times New Roman"/>
        </w:rPr>
      </w:pPr>
      <w:r>
        <w:pict w14:anchorId="4E1381DC">
          <v:rect id="_x0000_i1046" style="width:0;height:.75pt" o:hralign="center" o:bullet="t" o:hrstd="t" o:hrnoshade="t" o:hr="t" fillcolor="#404040" stroked="f"/>
        </w:pict>
      </w:r>
    </w:p>
    <w:p w14:paraId="15AC7F95" w14:textId="40ABF341" w:rsidR="00056E10" w:rsidRDefault="00056E10" w:rsidP="00056E10">
      <w:pPr>
        <w:pStyle w:val="Heading2"/>
        <w:shd w:val="clear" w:color="auto" w:fill="FCFCFC"/>
        <w:spacing w:before="0" w:beforeAutospacing="0"/>
        <w:rPr>
          <w:rFonts w:ascii="Georgia" w:hAnsi="Georgia"/>
          <w:color w:val="404040"/>
        </w:rPr>
      </w:pPr>
      <w:proofErr w:type="spellStart"/>
      <w:r>
        <w:rPr>
          <w:rFonts w:ascii="Georgia" w:hAnsi="Georgia"/>
          <w:color w:val="404040"/>
        </w:rPr>
        <w:lastRenderedPageBreak/>
        <w:t>Matmul</w:t>
      </w:r>
      <w:proofErr w:type="spellEnd"/>
      <w:r>
        <w:rPr>
          <w:rFonts w:ascii="Georgia" w:hAnsi="Georgia"/>
          <w:color w:val="404040"/>
        </w:rPr>
        <w:t xml:space="preserve"> Descriptor Functions</w:t>
      </w:r>
    </w:p>
    <w:p w14:paraId="15A74309" w14:textId="417695C9" w:rsidR="00056E10" w:rsidRDefault="001469E1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hipsparseLtMatmulDescriptorInit</w:t>
      </w:r>
      <w:proofErr w:type="spellEnd"/>
    </w:p>
    <w:p w14:paraId="4CC363D2" w14:textId="212D6C9A" w:rsidR="00056E10" w:rsidRDefault="0062730D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6ED403F0" w14:textId="30E33C12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hipsparseLtMatmulDescriptorInit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>(</w:t>
      </w:r>
      <w:proofErr w:type="gramEnd"/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Pr="009077B6">
        <w:rPr>
          <w:rStyle w:val="n"/>
        </w:rPr>
        <w:t xml:space="preserve">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>*        handle,</w:t>
      </w:r>
    </w:p>
    <w:p w14:paraId="56A7FF2E" w14:textId="77777777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hipsparseLtMatmulDescriptor_t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*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matmulDescr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05F55E42" w14:textId="77777777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hipsparseLtOperation_t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opA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312DB596" w14:textId="77777777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hipsparseLtOperation_t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opB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419C0A64" w14:textId="257672FC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</w:t>
      </w:r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Pr="009077B6">
        <w:rPr>
          <w:rStyle w:val="n"/>
        </w:rPr>
        <w:t xml:space="preserve">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matA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1A47826F" w14:textId="67D40B35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</w:t>
      </w:r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Pr="009077B6">
        <w:rPr>
          <w:rStyle w:val="n"/>
        </w:rPr>
        <w:t xml:space="preserve">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>* matB,</w:t>
      </w:r>
    </w:p>
    <w:p w14:paraId="4463A993" w14:textId="50A63202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</w:t>
      </w:r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Pr="009077B6">
        <w:rPr>
          <w:rStyle w:val="n"/>
        </w:rPr>
        <w:t xml:space="preserve">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matC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3E6D50A8" w14:textId="3661D76F" w:rsidR="00810942" w:rsidRP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</w:t>
      </w:r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Pr="009077B6">
        <w:rPr>
          <w:rStyle w:val="n"/>
        </w:rPr>
        <w:t xml:space="preserve">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matD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03361AE9" w14:textId="77777777" w:rsidR="00810942" w:rsidRDefault="00810942" w:rsidP="00810942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hipsparseLtComputetype_t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          </w:t>
      </w:r>
      <w:proofErr w:type="spellStart"/>
      <w:r w:rsidRPr="00810942">
        <w:rPr>
          <w:rStyle w:val="n"/>
          <w:rFonts w:ascii="Consolas" w:hAnsi="Consolas"/>
          <w:color w:val="404040"/>
          <w:sz w:val="18"/>
          <w:szCs w:val="18"/>
        </w:rPr>
        <w:t>computeType</w:t>
      </w:r>
      <w:proofErr w:type="spellEnd"/>
      <w:r w:rsidRPr="00810942">
        <w:rPr>
          <w:rStyle w:val="n"/>
          <w:rFonts w:ascii="Consolas" w:hAnsi="Consolas"/>
          <w:color w:val="404040"/>
          <w:sz w:val="18"/>
          <w:szCs w:val="18"/>
        </w:rPr>
        <w:t xml:space="preserve">) </w:t>
      </w:r>
    </w:p>
    <w:p w14:paraId="4B44F42F" w14:textId="14D67AEA" w:rsidR="00056E10" w:rsidRDefault="00056E10" w:rsidP="00810942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initializes the </w:t>
      </w:r>
      <w:r>
        <w:rPr>
          <w:rStyle w:val="Emphasis"/>
          <w:rFonts w:ascii="Lato" w:hAnsi="Lato"/>
          <w:color w:val="404040"/>
        </w:rPr>
        <w:t>matrix multiplication</w:t>
      </w:r>
      <w:r>
        <w:rPr>
          <w:rFonts w:ascii="Lato" w:hAnsi="Lato"/>
          <w:color w:val="404040"/>
        </w:rPr>
        <w:t> descriptor.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8"/>
        <w:gridCol w:w="1046"/>
        <w:gridCol w:w="926"/>
        <w:gridCol w:w="2362"/>
        <w:gridCol w:w="3772"/>
      </w:tblGrid>
      <w:tr w:rsidR="00447E3D" w14:paraId="7E7F0190" w14:textId="77777777" w:rsidTr="00C54E2C">
        <w:trPr>
          <w:tblHeader/>
        </w:trPr>
        <w:tc>
          <w:tcPr>
            <w:tcW w:w="1238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F5884CB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1046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1EB31CA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926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6E20E9D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2362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9577D2C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3772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C69B62E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Possible Values</w:t>
            </w:r>
          </w:p>
        </w:tc>
      </w:tr>
      <w:tr w:rsidR="00447E3D" w14:paraId="5BBC0897" w14:textId="77777777" w:rsidTr="00C54E2C">
        <w:tc>
          <w:tcPr>
            <w:tcW w:w="1238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96BDF15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27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104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A5A068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2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AB8C04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36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CB56B30" w14:textId="46006B91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377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6DDF2E5" w14:textId="77777777" w:rsidR="00056E10" w:rsidRDefault="00056E10"/>
        </w:tc>
      </w:tr>
      <w:tr w:rsidR="00447E3D" w14:paraId="6FFAFC62" w14:textId="77777777" w:rsidTr="00C54E2C">
        <w:tc>
          <w:tcPr>
            <w:tcW w:w="1238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7A27B0C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28" w:anchor="cusparseltmatmul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matmulDescr</w:t>
              </w:r>
              <w:proofErr w:type="spellEnd"/>
            </w:hyperlink>
          </w:p>
        </w:tc>
        <w:tc>
          <w:tcPr>
            <w:tcW w:w="104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F574E4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2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363E31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236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A0C0AF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multiplication descriptor</w:t>
            </w:r>
          </w:p>
        </w:tc>
        <w:tc>
          <w:tcPr>
            <w:tcW w:w="377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B0DEAF1" w14:textId="77777777" w:rsidR="00056E10" w:rsidRDefault="00056E10"/>
        </w:tc>
      </w:tr>
      <w:tr w:rsidR="00447E3D" w14:paraId="0F6A57EE" w14:textId="77777777" w:rsidTr="00C54E2C">
        <w:tc>
          <w:tcPr>
            <w:tcW w:w="1238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AB13DD5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29" w:anchor="cusparseOperation_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opA</w:t>
              </w:r>
              <w:proofErr w:type="spellEnd"/>
            </w:hyperlink>
          </w:p>
        </w:tc>
        <w:tc>
          <w:tcPr>
            <w:tcW w:w="104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C9DBC2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2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A48826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36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ABF9FE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 applied to the matrix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A</w:t>
            </w:r>
          </w:p>
        </w:tc>
        <w:tc>
          <w:tcPr>
            <w:tcW w:w="377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4655B40" w14:textId="27087B84" w:rsidR="00056E10" w:rsidRDefault="003D0AD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HIPSPARSELT_OPERATION_NON_TRANSPOSE</w:t>
            </w:r>
            <w:r w:rsidR="00EF46B9">
              <w:rPr>
                <w:sz w:val="22"/>
                <w:szCs w:val="22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HIPSPARSELT_OPERATION_TRANSPOSE</w:t>
            </w:r>
          </w:p>
        </w:tc>
      </w:tr>
      <w:tr w:rsidR="00447E3D" w14:paraId="651937E7" w14:textId="77777777" w:rsidTr="00C54E2C">
        <w:tc>
          <w:tcPr>
            <w:tcW w:w="1238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DBC0958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30" w:anchor="cusparseOperation_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opB</w:t>
              </w:r>
              <w:proofErr w:type="spellEnd"/>
            </w:hyperlink>
          </w:p>
        </w:tc>
        <w:tc>
          <w:tcPr>
            <w:tcW w:w="104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BF648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2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680C77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36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570149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 applied to the matrix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</w:t>
            </w:r>
          </w:p>
        </w:tc>
        <w:tc>
          <w:tcPr>
            <w:tcW w:w="377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D1C257" w14:textId="77473CC0" w:rsidR="00056E10" w:rsidRDefault="003D0AD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HIPSPARSELT_OPERATION_NON_TRANSPOSE</w:t>
            </w:r>
            <w:r w:rsidR="00EF46B9">
              <w:rPr>
                <w:sz w:val="22"/>
                <w:szCs w:val="22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HIPSPARSELT_OPERATION_TRANSPOSE</w:t>
            </w:r>
          </w:p>
        </w:tc>
      </w:tr>
      <w:tr w:rsidR="00447E3D" w14:paraId="2BD7BB12" w14:textId="77777777" w:rsidTr="00C54E2C">
        <w:tc>
          <w:tcPr>
            <w:tcW w:w="1238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38290E2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31" w:anchor="cusparseltmat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matA</w:t>
              </w:r>
              <w:proofErr w:type="spellEnd"/>
            </w:hyperlink>
          </w:p>
        </w:tc>
        <w:tc>
          <w:tcPr>
            <w:tcW w:w="104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2FCDA2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2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94A293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36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D1CFAE6" w14:textId="34B01A06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Structured matrix descriptor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A</w:t>
            </w:r>
          </w:p>
        </w:tc>
        <w:tc>
          <w:tcPr>
            <w:tcW w:w="377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BD23F6A" w14:textId="77777777" w:rsidR="00056E10" w:rsidRDefault="00056E10"/>
        </w:tc>
      </w:tr>
      <w:tr w:rsidR="00447E3D" w14:paraId="1B2454BE" w14:textId="77777777" w:rsidTr="00C54E2C">
        <w:tc>
          <w:tcPr>
            <w:tcW w:w="1238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E307B28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32" w:anchor="cusparseltmat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matB</w:t>
              </w:r>
              <w:proofErr w:type="spellEnd"/>
            </w:hyperlink>
          </w:p>
        </w:tc>
        <w:tc>
          <w:tcPr>
            <w:tcW w:w="104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4F16A4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2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C87CB5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36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917C0A" w14:textId="210427D9" w:rsidR="00056E10" w:rsidRDefault="003D042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Dense</w:t>
            </w:r>
            <w:r w:rsidR="00056E10">
              <w:rPr>
                <w:sz w:val="22"/>
                <w:szCs w:val="22"/>
              </w:rPr>
              <w:t xml:space="preserve"> matrix descriptor </w:t>
            </w:r>
            <w:r w:rsidR="00056E10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</w:t>
            </w:r>
          </w:p>
        </w:tc>
        <w:tc>
          <w:tcPr>
            <w:tcW w:w="377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8504999" w14:textId="77777777" w:rsidR="00056E10" w:rsidRDefault="00056E10"/>
        </w:tc>
      </w:tr>
      <w:tr w:rsidR="00447E3D" w14:paraId="72918FEF" w14:textId="77777777" w:rsidTr="00C54E2C">
        <w:tc>
          <w:tcPr>
            <w:tcW w:w="1238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BD3AE8D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33" w:anchor="cusparseltmat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matC</w:t>
              </w:r>
              <w:proofErr w:type="spellEnd"/>
            </w:hyperlink>
          </w:p>
        </w:tc>
        <w:tc>
          <w:tcPr>
            <w:tcW w:w="104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2DC338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2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4B1E03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36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6F388D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Dense matrix descriptor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C</w:t>
            </w:r>
          </w:p>
        </w:tc>
        <w:tc>
          <w:tcPr>
            <w:tcW w:w="377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7D5079A" w14:textId="77777777" w:rsidR="00056E10" w:rsidRDefault="00056E10"/>
        </w:tc>
      </w:tr>
      <w:tr w:rsidR="00447E3D" w14:paraId="1144EAF9" w14:textId="77777777" w:rsidTr="00C54E2C">
        <w:tc>
          <w:tcPr>
            <w:tcW w:w="1238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54BC0BB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34" w:anchor="cusparseltmat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matD</w:t>
              </w:r>
              <w:proofErr w:type="spellEnd"/>
            </w:hyperlink>
          </w:p>
        </w:tc>
        <w:tc>
          <w:tcPr>
            <w:tcW w:w="104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62D97F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26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E2C4E0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36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4BB28B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Dense matrix descriptor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</w:t>
            </w:r>
          </w:p>
        </w:tc>
        <w:tc>
          <w:tcPr>
            <w:tcW w:w="3772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B157561" w14:textId="77777777" w:rsidR="00056E10" w:rsidRDefault="00056E10"/>
        </w:tc>
      </w:tr>
      <w:tr w:rsidR="00447E3D" w14:paraId="7EB69C68" w14:textId="77777777" w:rsidTr="00C54E2C">
        <w:tc>
          <w:tcPr>
            <w:tcW w:w="1238" w:type="dxa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BF7190B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35" w:anchor="cusparsecomputetype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computeType</w:t>
              </w:r>
              <w:proofErr w:type="spellEnd"/>
            </w:hyperlink>
          </w:p>
        </w:tc>
        <w:tc>
          <w:tcPr>
            <w:tcW w:w="1046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188728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26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A9E22A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362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FA3F4F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Compute precision</w:t>
            </w:r>
          </w:p>
        </w:tc>
        <w:tc>
          <w:tcPr>
            <w:tcW w:w="3772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BBB9A02" w14:textId="577F5EF4" w:rsidR="00810942" w:rsidRDefault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HIPSPARSELT_COMPUTE_32F</w:t>
            </w:r>
            <w:r w:rsidR="00810942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8F</w:t>
            </w:r>
            <w:r w:rsidR="00810942">
              <w:rPr>
                <w:sz w:val="22"/>
                <w:szCs w:val="22"/>
              </w:rPr>
              <w:t xml:space="preserve"> </w:t>
            </w:r>
            <w:r w:rsidR="00810942" w:rsidRPr="00C54E2C">
              <w:rPr>
                <w:color w:val="FF0000"/>
                <w:sz w:val="16"/>
                <w:szCs w:val="16"/>
              </w:rPr>
              <w:t>(ROC only)</w:t>
            </w:r>
            <w:r w:rsidR="00447E3D">
              <w:rPr>
                <w:sz w:val="22"/>
                <w:szCs w:val="22"/>
              </w:rPr>
              <w:t>, </w:t>
            </w:r>
          </w:p>
          <w:p w14:paraId="1DE8C7DD" w14:textId="7B698F97" w:rsidR="00056E10" w:rsidRDefault="00810942" w:rsidP="008109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HIPSPARSELT_COMPUTE_32I</w:t>
            </w:r>
            <w:r>
              <w:rPr>
                <w:sz w:val="22"/>
                <w:szCs w:val="22"/>
              </w:rPr>
              <w:t>, </w:t>
            </w:r>
          </w:p>
          <w:p w14:paraId="455820D6" w14:textId="4B47534B" w:rsidR="00810942" w:rsidRDefault="00810942" w:rsidP="00810942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HIPSPARSELT_COMPUTE_16F</w:t>
            </w:r>
            <w:r>
              <w:rPr>
                <w:sz w:val="22"/>
                <w:szCs w:val="22"/>
              </w:rPr>
              <w:t xml:space="preserve"> </w:t>
            </w:r>
            <w:r w:rsidRPr="00C54E2C">
              <w:rPr>
                <w:color w:val="FF0000"/>
                <w:sz w:val="16"/>
                <w:szCs w:val="16"/>
              </w:rPr>
              <w:t>(CUDA only)</w:t>
            </w:r>
            <w:r w:rsidRPr="00C54E2C">
              <w:rPr>
                <w:sz w:val="16"/>
                <w:szCs w:val="16"/>
              </w:rPr>
              <w:t>,</w:t>
            </w:r>
          </w:p>
          <w:p w14:paraId="1BD962B8" w14:textId="34E3B64A" w:rsidR="00810942" w:rsidRDefault="00810942" w:rsidP="00810942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lastRenderedPageBreak/>
              <w:t>HIPSPARSELT_COMPUTE_TF32</w:t>
            </w:r>
            <w:r w:rsidR="00C54E2C" w:rsidRPr="00C54E2C">
              <w:rPr>
                <w:color w:val="FF0000"/>
                <w:sz w:val="16"/>
                <w:szCs w:val="16"/>
              </w:rPr>
              <w:t>(CUDA only)</w:t>
            </w:r>
            <w:r w:rsidR="00C54E2C" w:rsidRPr="008639F5">
              <w:rPr>
                <w:sz w:val="22"/>
                <w:szCs w:val="22"/>
              </w:rPr>
              <w:t>,</w:t>
            </w:r>
          </w:p>
          <w:p w14:paraId="0FF9D6EB" w14:textId="600A3981" w:rsidR="00810942" w:rsidRDefault="00810942" w:rsidP="008109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HIPSPARSELT_COMPUTE_TF32_FAST</w:t>
            </w:r>
            <w:r w:rsidR="00C54E2C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 </w:t>
            </w:r>
            <w:r w:rsidR="00C54E2C" w:rsidRPr="00C54E2C">
              <w:rPr>
                <w:color w:val="FF0000"/>
                <w:sz w:val="16"/>
                <w:szCs w:val="16"/>
              </w:rPr>
              <w:t>(CUDA only)</w:t>
            </w:r>
          </w:p>
        </w:tc>
      </w:tr>
    </w:tbl>
    <w:p w14:paraId="3E9B33F9" w14:textId="77777777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lastRenderedPageBreak/>
        <w:t>The structured matrix descriptor can used for </w:t>
      </w:r>
      <w:proofErr w:type="spellStart"/>
      <w:r w:rsidR="00A84030">
        <w:fldChar w:fldCharType="begin"/>
      </w:r>
      <w:r w:rsidR="00A84030">
        <w:instrText xml:space="preserve"> HYPERLINK "https://docs.nvidia.com/cuda/cusparselt/types.html" \l "cusparseltmatdescriptor-t" </w:instrText>
      </w:r>
      <w:r w:rsidR="00A84030">
        <w:fldChar w:fldCharType="separate"/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matA</w:t>
      </w:r>
      <w:proofErr w:type="spellEnd"/>
      <w:r w:rsidR="00A84030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fldChar w:fldCharType="end"/>
      </w:r>
      <w:r>
        <w:rPr>
          <w:rFonts w:ascii="Lato" w:hAnsi="Lato"/>
          <w:color w:val="404040"/>
        </w:rPr>
        <w:t> or </w:t>
      </w:r>
      <w:proofErr w:type="spellStart"/>
      <w:r w:rsidR="00A84030">
        <w:fldChar w:fldCharType="begin"/>
      </w:r>
      <w:r w:rsidR="00A84030">
        <w:instrText xml:space="preserve"> HYPERLINK "https://docs.nvidia.com/cuda/cusparselt/types.html" \l "cusparseltmatdescriptor-t" </w:instrText>
      </w:r>
      <w:r w:rsidR="00A84030">
        <w:fldChar w:fldCharType="separate"/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matB</w:t>
      </w:r>
      <w:proofErr w:type="spellEnd"/>
      <w:r w:rsidR="00A84030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fldChar w:fldCharType="end"/>
      </w:r>
      <w:r>
        <w:rPr>
          <w:rFonts w:ascii="Lato" w:hAnsi="Lato"/>
          <w:color w:val="404040"/>
        </w:rPr>
        <w:t> but not both.</w:t>
      </w:r>
    </w:p>
    <w:p w14:paraId="6325AA67" w14:textId="47AA5B25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Style w:val="Strong"/>
          <w:rFonts w:ascii="Lato" w:hAnsi="Lato"/>
          <w:color w:val="404040"/>
        </w:rPr>
      </w:pPr>
      <w:r>
        <w:rPr>
          <w:rStyle w:val="Strong"/>
          <w:rFonts w:ascii="Lato" w:hAnsi="Lato"/>
          <w:color w:val="404040"/>
        </w:rPr>
        <w:t>Data types Supported:</w:t>
      </w:r>
    </w:p>
    <w:p w14:paraId="1A89A1C5" w14:textId="77777777" w:rsidR="00C54E2C" w:rsidRPr="003D0ADD" w:rsidRDefault="00C54E2C" w:rsidP="00C54E2C">
      <w:pPr>
        <w:pStyle w:val="NormalWeb"/>
        <w:numPr>
          <w:ilvl w:val="0"/>
          <w:numId w:val="2"/>
        </w:numPr>
        <w:shd w:val="clear" w:color="auto" w:fill="FCFCFC"/>
        <w:spacing w:before="0" w:beforeAutospacing="0" w:after="360" w:afterAutospacing="0" w:line="360" w:lineRule="atLeast"/>
        <w:rPr>
          <w:rFonts w:ascii="Lato" w:hAnsi="Lato"/>
          <w:b/>
          <w:bCs/>
          <w:color w:val="404040"/>
        </w:rPr>
      </w:pPr>
      <w:r w:rsidRPr="003D0ADD">
        <w:rPr>
          <w:rFonts w:ascii="Lato" w:hAnsi="Lato"/>
          <w:b/>
          <w:bCs/>
          <w:color w:val="404040"/>
        </w:rPr>
        <w:t>ROC Backend</w:t>
      </w:r>
      <w:r>
        <w:rPr>
          <w:rFonts w:ascii="Lato" w:hAnsi="Lato"/>
          <w:b/>
          <w:bCs/>
          <w:color w:val="404040"/>
        </w:rPr>
        <w:t>:</w:t>
      </w:r>
    </w:p>
    <w:tbl>
      <w:tblPr>
        <w:tblW w:w="0" w:type="auto"/>
        <w:tblInd w:w="1192" w:type="dxa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4"/>
        <w:gridCol w:w="2174"/>
        <w:gridCol w:w="2614"/>
      </w:tblGrid>
      <w:tr w:rsidR="00056E10" w14:paraId="4A223BCC" w14:textId="77777777" w:rsidTr="00C54E2C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7070E2E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Input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4B7CF9B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Output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AA43F6E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Compute</w:t>
            </w:r>
          </w:p>
        </w:tc>
      </w:tr>
      <w:tr w:rsidR="00056E10" w14:paraId="2C60CFD3" w14:textId="77777777" w:rsidTr="00C54E2C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E5CDCF9" w14:textId="145B4A90" w:rsidR="00056E10" w:rsidRDefault="00616248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B960A74" w14:textId="2574F0AD" w:rsidR="00056E10" w:rsidRDefault="00616248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1C07B6" w14:textId="7A2D4535" w:rsidR="00056E10" w:rsidRDefault="009D22C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HIPSPARSELT_COMPUTE_32F</w:t>
            </w:r>
          </w:p>
        </w:tc>
      </w:tr>
      <w:tr w:rsidR="00447E3D" w14:paraId="5192AD77" w14:textId="77777777" w:rsidTr="00C54E2C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9118B20" w14:textId="59754D94" w:rsidR="00447E3D" w:rsidRDefault="00616248" w:rsidP="00447E3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</w:t>
            </w:r>
            <w:r w:rsidR="00AF7810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1130A50" w14:textId="042E081A" w:rsidR="00447E3D" w:rsidRDefault="00616248" w:rsidP="00447E3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</w:t>
            </w:r>
            <w:r w:rsidR="00AF7810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27F8809" w14:textId="6021D50D" w:rsidR="00447E3D" w:rsidRDefault="009D22C7" w:rsidP="00447E3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HIPSPARSELT_COMPUTE_32F</w:t>
            </w:r>
          </w:p>
        </w:tc>
      </w:tr>
      <w:tr w:rsidR="00447E3D" w14:paraId="1EDB68F7" w14:textId="77777777" w:rsidTr="00C54E2C">
        <w:tc>
          <w:tcPr>
            <w:tcW w:w="0" w:type="auto"/>
            <w:tcBorders>
              <w:left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15932A" w14:textId="0750C5EB" w:rsidR="00447E3D" w:rsidRDefault="00616248" w:rsidP="00447E3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HIPSPARSELT_R_8I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DBB5911" w14:textId="72978C3A" w:rsidR="00447E3D" w:rsidRDefault="00616248" w:rsidP="00447E3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HIPSPARSELT_R_8I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754E4D4" w14:textId="1C9DA438" w:rsidR="00447E3D" w:rsidRDefault="009D22C7" w:rsidP="00447E3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HIPSPARSELT_COMPUTE_32I</w:t>
            </w:r>
          </w:p>
        </w:tc>
      </w:tr>
      <w:tr w:rsidR="00447E3D" w14:paraId="5EF06B9E" w14:textId="77777777" w:rsidTr="00C54E2C">
        <w:tc>
          <w:tcPr>
            <w:tcW w:w="0" w:type="auto"/>
            <w:tcBorders>
              <w:left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11EAE0C" w14:textId="7AABFA95" w:rsidR="00447E3D" w:rsidRDefault="00616248" w:rsidP="00447E3D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HIPSPARSELT_R_8F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107F514" w14:textId="05DAA737" w:rsidR="00447E3D" w:rsidRDefault="00616248" w:rsidP="00447E3D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HIPSPARSELT_R_8F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951B743" w14:textId="058CB198" w:rsidR="00447E3D" w:rsidRDefault="009D22C7" w:rsidP="00447E3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HIPSPARSELT_COMPUTE_32F</w:t>
            </w:r>
          </w:p>
        </w:tc>
      </w:tr>
      <w:tr w:rsidR="00447E3D" w14:paraId="72314F69" w14:textId="77777777" w:rsidTr="00C54E2C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1E92C81" w14:textId="39FBC1CA" w:rsidR="00447E3D" w:rsidRDefault="00393B8E" w:rsidP="00447E3D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HIPSPARSELT_R_8BF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95D3D10" w14:textId="400050BB" w:rsidR="00447E3D" w:rsidRDefault="00393B8E" w:rsidP="00447E3D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HIPSPARSELT_R_8BF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8FC4D61" w14:textId="05EB9696" w:rsidR="00447E3D" w:rsidRDefault="009D22C7" w:rsidP="00447E3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HIPSPARSELT_COMPUTE_32F</w:t>
            </w:r>
          </w:p>
        </w:tc>
      </w:tr>
    </w:tbl>
    <w:p w14:paraId="77588D37" w14:textId="77777777" w:rsidR="00C54E2C" w:rsidRDefault="00C54E2C" w:rsidP="00C54E2C">
      <w:pPr>
        <w:pStyle w:val="NormalWeb"/>
        <w:shd w:val="clear" w:color="auto" w:fill="FCFCFC"/>
        <w:spacing w:before="0" w:beforeAutospacing="0" w:after="360" w:afterAutospacing="0" w:line="360" w:lineRule="atLeast"/>
        <w:ind w:left="1080"/>
        <w:rPr>
          <w:rFonts w:ascii="Lato" w:hAnsi="Lato"/>
          <w:b/>
          <w:bCs/>
          <w:color w:val="404040"/>
        </w:rPr>
      </w:pPr>
    </w:p>
    <w:p w14:paraId="6237F284" w14:textId="79F104D2" w:rsidR="00C54E2C" w:rsidRPr="003D0ADD" w:rsidRDefault="00C54E2C" w:rsidP="00C54E2C">
      <w:pPr>
        <w:pStyle w:val="NormalWeb"/>
        <w:numPr>
          <w:ilvl w:val="0"/>
          <w:numId w:val="2"/>
        </w:numPr>
        <w:shd w:val="clear" w:color="auto" w:fill="FCFCFC"/>
        <w:spacing w:before="0" w:beforeAutospacing="0" w:after="360" w:afterAutospacing="0" w:line="360" w:lineRule="atLeast"/>
        <w:rPr>
          <w:rFonts w:ascii="Lato" w:hAnsi="Lato"/>
          <w:b/>
          <w:bCs/>
          <w:color w:val="404040"/>
        </w:rPr>
      </w:pPr>
      <w:r>
        <w:rPr>
          <w:rFonts w:ascii="Lato" w:hAnsi="Lato"/>
          <w:b/>
          <w:bCs/>
          <w:color w:val="404040"/>
        </w:rPr>
        <w:t>CUDA</w:t>
      </w:r>
      <w:r w:rsidRPr="003D0ADD">
        <w:rPr>
          <w:rFonts w:ascii="Lato" w:hAnsi="Lato"/>
          <w:b/>
          <w:bCs/>
          <w:color w:val="404040"/>
        </w:rPr>
        <w:t xml:space="preserve"> Backend</w:t>
      </w:r>
      <w:r>
        <w:rPr>
          <w:rFonts w:ascii="Lato" w:hAnsi="Lato"/>
          <w:b/>
          <w:bCs/>
          <w:color w:val="404040"/>
        </w:rPr>
        <w:t>:</w:t>
      </w:r>
    </w:p>
    <w:tbl>
      <w:tblPr>
        <w:tblW w:w="0" w:type="auto"/>
        <w:tblInd w:w="1192" w:type="dxa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4"/>
        <w:gridCol w:w="2174"/>
        <w:gridCol w:w="3142"/>
      </w:tblGrid>
      <w:tr w:rsidR="00C54E2C" w14:paraId="3C44AF02" w14:textId="77777777" w:rsidTr="00104B75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5F97C9" w14:textId="77777777" w:rsidR="00C54E2C" w:rsidRDefault="00C54E2C" w:rsidP="00104B7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Input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94EA7BA" w14:textId="77777777" w:rsidR="00C54E2C" w:rsidRDefault="00C54E2C" w:rsidP="00104B7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Output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9855CC4" w14:textId="77777777" w:rsidR="00C54E2C" w:rsidRDefault="00C54E2C" w:rsidP="00104B7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Compute</w:t>
            </w:r>
          </w:p>
        </w:tc>
      </w:tr>
      <w:tr w:rsidR="00C54E2C" w14:paraId="13365DD5" w14:textId="77777777" w:rsidTr="00104B75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FAB778" w14:textId="77777777" w:rsidR="00C54E2C" w:rsidRDefault="00C54E2C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A5D44F7" w14:textId="77777777" w:rsidR="00C54E2C" w:rsidRDefault="00C54E2C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72BB7C8" w14:textId="0D7F4DDD" w:rsidR="00C54E2C" w:rsidRDefault="00C54E2C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</w:t>
            </w:r>
            <w:r w:rsidR="00751373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16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</w:t>
            </w:r>
          </w:p>
        </w:tc>
      </w:tr>
      <w:tr w:rsidR="00C54E2C" w14:paraId="252F12D3" w14:textId="77777777" w:rsidTr="00104B75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7BA769E" w14:textId="67DAD027" w:rsidR="00C54E2C" w:rsidRDefault="00C54E2C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</w:t>
            </w:r>
            <w:r w:rsidR="00751373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76554C1" w14:textId="50706333" w:rsidR="00C54E2C" w:rsidRDefault="00C54E2C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</w:t>
            </w:r>
            <w:r w:rsidR="00751373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714349" w14:textId="50A4DF77" w:rsidR="00C54E2C" w:rsidRDefault="00C54E2C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</w:t>
            </w:r>
            <w:r w:rsidR="00751373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16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</w:t>
            </w:r>
          </w:p>
        </w:tc>
      </w:tr>
      <w:tr w:rsidR="00C54E2C" w14:paraId="65D7595F" w14:textId="77777777" w:rsidTr="00104B75">
        <w:tc>
          <w:tcPr>
            <w:tcW w:w="0" w:type="auto"/>
            <w:tcBorders>
              <w:left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9F1F130" w14:textId="77777777" w:rsidR="00C54E2C" w:rsidRDefault="00C54E2C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HIPSPARSELT_R_8I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1BE6B51" w14:textId="77777777" w:rsidR="00C54E2C" w:rsidRDefault="00C54E2C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HIPSPARSELT_R_8I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27FB10" w14:textId="77777777" w:rsidR="00C54E2C" w:rsidRDefault="00C54E2C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HIPSPARSELT_COMPUTE_32I</w:t>
            </w:r>
          </w:p>
        </w:tc>
      </w:tr>
      <w:tr w:rsidR="00C54E2C" w14:paraId="68ABE93E" w14:textId="77777777" w:rsidTr="00104B75">
        <w:tc>
          <w:tcPr>
            <w:tcW w:w="0" w:type="auto"/>
            <w:tcBorders>
              <w:left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18C7312" w14:textId="5ACE9B4C" w:rsidR="00C54E2C" w:rsidRDefault="00C54E2C" w:rsidP="00104B75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</w:t>
            </w:r>
            <w:r w:rsidR="00751373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32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27400C" w14:textId="33F93C6E" w:rsidR="00C54E2C" w:rsidRDefault="00C54E2C" w:rsidP="00104B75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</w:t>
            </w:r>
            <w:r w:rsidR="00751373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32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0D0E348" w14:textId="7EC3BE11" w:rsidR="00751373" w:rsidRPr="00751373" w:rsidRDefault="00C54E2C" w:rsidP="00104B75">
            <w:pPr>
              <w:pStyle w:val="NormalWeb"/>
              <w:spacing w:before="0" w:beforeAutospacing="0" w:after="0" w:afterAutospacing="0"/>
              <w:rPr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</w:t>
            </w:r>
            <w:r w:rsidR="00751373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TF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32</w:t>
            </w:r>
            <w:r w:rsidR="00751373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_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</w:t>
            </w:r>
            <w:r w:rsidR="00751373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AST</w:t>
            </w:r>
          </w:p>
        </w:tc>
      </w:tr>
      <w:tr w:rsidR="00751373" w14:paraId="51F99E24" w14:textId="77777777" w:rsidTr="00104B75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61FD02F" w14:textId="66C46207" w:rsidR="00751373" w:rsidRDefault="00751373" w:rsidP="00751373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HIPSPARSELT_R_32F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D826627" w14:textId="4F1E047D" w:rsidR="00751373" w:rsidRDefault="00751373" w:rsidP="00751373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HIPSPARSELT_R_32F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E95C027" w14:textId="4724B93E" w:rsidR="00751373" w:rsidRDefault="00751373" w:rsidP="0075137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HIPSPARSELT_COMPUTE_TF32</w:t>
            </w:r>
          </w:p>
        </w:tc>
      </w:tr>
    </w:tbl>
    <w:p w14:paraId="34079314" w14:textId="067D00D7" w:rsidR="00780AFE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  <w:r w:rsidR="00A06F6A">
        <w:rPr>
          <w:rFonts w:ascii="Lato" w:hAnsi="Lato"/>
          <w:color w:val="404040"/>
        </w:rPr>
        <w:pict w14:anchorId="02E18098">
          <v:rect id="_x0000_i1047" style="width:0;height:.75pt" o:hralign="center" o:hrstd="t" o:hr="t" fillcolor="#a0a0a0" stroked="f"/>
        </w:pict>
      </w:r>
    </w:p>
    <w:p w14:paraId="1F6EBE46" w14:textId="09F5F85C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lastRenderedPageBreak/>
        <w:t>hipsparseLtMatmulDescSetAttribute</w:t>
      </w:r>
      <w:proofErr w:type="spellEnd"/>
    </w:p>
    <w:p w14:paraId="768658D8" w14:textId="7ED4A18A" w:rsidR="00056E10" w:rsidRDefault="0062730D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1CDE38BC" w14:textId="2B56BC70" w:rsidR="0013232A" w:rsidRPr="0013232A" w:rsidRDefault="0013232A" w:rsidP="004844D4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13232A">
        <w:rPr>
          <w:rStyle w:val="n"/>
          <w:rFonts w:ascii="Consolas" w:hAnsi="Consolas"/>
          <w:color w:val="404040"/>
          <w:sz w:val="18"/>
          <w:szCs w:val="18"/>
        </w:rPr>
        <w:t>hipsparseLtMatmulDescSetAttribute</w:t>
      </w:r>
      <w:proofErr w:type="spellEnd"/>
      <w:r w:rsidRPr="0013232A">
        <w:rPr>
          <w:rStyle w:val="n"/>
          <w:rFonts w:ascii="Consolas" w:hAnsi="Consolas"/>
          <w:color w:val="404040"/>
          <w:sz w:val="18"/>
          <w:szCs w:val="18"/>
        </w:rPr>
        <w:t>(</w:t>
      </w:r>
      <w:proofErr w:type="gramEnd"/>
      <w:r w:rsidR="004844D4"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4844D4">
        <w:rPr>
          <w:rStyle w:val="n"/>
        </w:rPr>
        <w:t xml:space="preserve"> </w:t>
      </w:r>
      <w:proofErr w:type="spellStart"/>
      <w:r w:rsidRPr="0013232A">
        <w:rPr>
          <w:rStyle w:val="n"/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13232A">
        <w:rPr>
          <w:rStyle w:val="n"/>
          <w:rFonts w:ascii="Consolas" w:hAnsi="Consolas"/>
          <w:color w:val="404040"/>
          <w:sz w:val="18"/>
          <w:szCs w:val="18"/>
        </w:rPr>
        <w:t>*       handle,</w:t>
      </w:r>
    </w:p>
    <w:p w14:paraId="14334FFA" w14:textId="77777777" w:rsidR="0013232A" w:rsidRPr="0013232A" w:rsidRDefault="0013232A" w:rsidP="004844D4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13232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  </w:t>
      </w:r>
      <w:proofErr w:type="spellStart"/>
      <w:r w:rsidRPr="0013232A">
        <w:rPr>
          <w:rStyle w:val="n"/>
          <w:rFonts w:ascii="Consolas" w:hAnsi="Consolas"/>
          <w:color w:val="404040"/>
          <w:sz w:val="18"/>
          <w:szCs w:val="18"/>
        </w:rPr>
        <w:t>hipsparseLtMatmulDescriptor_t</w:t>
      </w:r>
      <w:proofErr w:type="spellEnd"/>
      <w:r w:rsidRPr="0013232A">
        <w:rPr>
          <w:rStyle w:val="n"/>
          <w:rFonts w:ascii="Consolas" w:hAnsi="Consolas"/>
          <w:color w:val="404040"/>
          <w:sz w:val="18"/>
          <w:szCs w:val="18"/>
        </w:rPr>
        <w:t xml:space="preserve">*   </w:t>
      </w:r>
      <w:proofErr w:type="spellStart"/>
      <w:r w:rsidRPr="0013232A">
        <w:rPr>
          <w:rStyle w:val="n"/>
          <w:rFonts w:ascii="Consolas" w:hAnsi="Consolas"/>
          <w:color w:val="404040"/>
          <w:sz w:val="18"/>
          <w:szCs w:val="18"/>
        </w:rPr>
        <w:t>matmulDescr</w:t>
      </w:r>
      <w:proofErr w:type="spellEnd"/>
      <w:r w:rsidRPr="0013232A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0F8FEED5" w14:textId="77777777" w:rsidR="0013232A" w:rsidRPr="0013232A" w:rsidRDefault="0013232A" w:rsidP="004844D4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13232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  </w:t>
      </w:r>
      <w:proofErr w:type="spellStart"/>
      <w:r w:rsidRPr="0013232A">
        <w:rPr>
          <w:rStyle w:val="n"/>
          <w:rFonts w:ascii="Consolas" w:hAnsi="Consolas"/>
          <w:color w:val="404040"/>
          <w:sz w:val="18"/>
          <w:szCs w:val="18"/>
        </w:rPr>
        <w:t>hipsparseLtMatmulDescAttribute_t</w:t>
      </w:r>
      <w:proofErr w:type="spellEnd"/>
      <w:r w:rsidRPr="0013232A">
        <w:rPr>
          <w:rStyle w:val="n"/>
          <w:rFonts w:ascii="Consolas" w:hAnsi="Consolas"/>
          <w:color w:val="404040"/>
          <w:sz w:val="18"/>
          <w:szCs w:val="18"/>
        </w:rPr>
        <w:t xml:space="preserve"> </w:t>
      </w:r>
      <w:proofErr w:type="spellStart"/>
      <w:r w:rsidRPr="0013232A">
        <w:rPr>
          <w:rStyle w:val="n"/>
          <w:rFonts w:ascii="Consolas" w:hAnsi="Consolas"/>
          <w:color w:val="404040"/>
          <w:sz w:val="18"/>
          <w:szCs w:val="18"/>
        </w:rPr>
        <w:t>matmulAttribute</w:t>
      </w:r>
      <w:proofErr w:type="spellEnd"/>
      <w:r w:rsidRPr="0013232A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1FCA2005" w14:textId="77777777" w:rsidR="0013232A" w:rsidRPr="0013232A" w:rsidRDefault="0013232A" w:rsidP="004844D4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13232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  const void*                      data,</w:t>
      </w:r>
    </w:p>
    <w:p w14:paraId="14EC14FC" w14:textId="77777777" w:rsidR="004844D4" w:rsidRDefault="0013232A" w:rsidP="004844D4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13232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  </w:t>
      </w:r>
      <w:proofErr w:type="spellStart"/>
      <w:r w:rsidRPr="0013232A">
        <w:rPr>
          <w:rStyle w:val="n"/>
          <w:rFonts w:ascii="Consolas" w:hAnsi="Consolas"/>
          <w:color w:val="404040"/>
          <w:sz w:val="18"/>
          <w:szCs w:val="18"/>
        </w:rPr>
        <w:t>size_t</w:t>
      </w:r>
      <w:proofErr w:type="spellEnd"/>
      <w:r w:rsidRPr="0013232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</w:t>
      </w:r>
      <w:proofErr w:type="spellStart"/>
      <w:r w:rsidRPr="0013232A">
        <w:rPr>
          <w:rStyle w:val="n"/>
          <w:rFonts w:ascii="Consolas" w:hAnsi="Consolas"/>
          <w:color w:val="404040"/>
          <w:sz w:val="18"/>
          <w:szCs w:val="18"/>
        </w:rPr>
        <w:t>dataSize</w:t>
      </w:r>
      <w:proofErr w:type="spellEnd"/>
      <w:r w:rsidRPr="0013232A">
        <w:rPr>
          <w:rStyle w:val="n"/>
          <w:rFonts w:ascii="Consolas" w:hAnsi="Consolas"/>
          <w:color w:val="404040"/>
          <w:sz w:val="18"/>
          <w:szCs w:val="18"/>
        </w:rPr>
        <w:t>)</w:t>
      </w:r>
    </w:p>
    <w:p w14:paraId="046EA21D" w14:textId="32F24FCC" w:rsidR="00056E10" w:rsidRDefault="00056E10" w:rsidP="0013232A">
      <w:pPr>
        <w:shd w:val="clear" w:color="auto" w:fill="FCFCFC"/>
        <w:spacing w:line="360" w:lineRule="atLeast"/>
        <w:rPr>
          <w:rFonts w:ascii="Lato" w:hAnsi="Lato"/>
          <w:color w:val="404040"/>
          <w:sz w:val="24"/>
          <w:szCs w:val="24"/>
        </w:rPr>
      </w:pPr>
      <w:r>
        <w:rPr>
          <w:rFonts w:ascii="Lato" w:hAnsi="Lato"/>
          <w:color w:val="404040"/>
        </w:rPr>
        <w:t>The function sets the value of the specified attribute belonging to matrix descriptor such as activation function and bias.</w:t>
      </w:r>
    </w:p>
    <w:tbl>
      <w:tblPr>
        <w:tblW w:w="9352" w:type="dxa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2"/>
        <w:gridCol w:w="1353"/>
        <w:gridCol w:w="897"/>
        <w:gridCol w:w="2070"/>
        <w:gridCol w:w="3060"/>
      </w:tblGrid>
      <w:tr w:rsidR="00056E10" w14:paraId="3BC4002E" w14:textId="77777777" w:rsidTr="003C6B36">
        <w:trPr>
          <w:tblHeader/>
        </w:trPr>
        <w:tc>
          <w:tcPr>
            <w:tcW w:w="1972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34DF168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1353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032D61A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897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94C57EF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207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0D63BA9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306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5BBAC0A" w14:textId="77777777" w:rsidR="00056E10" w:rsidRDefault="00056E10">
            <w:pPr>
              <w:rPr>
                <w:b/>
                <w:bCs/>
                <w:color w:val="000000"/>
              </w:rPr>
            </w:pPr>
          </w:p>
        </w:tc>
      </w:tr>
      <w:tr w:rsidR="00056E10" w14:paraId="4B4EC44E" w14:textId="77777777" w:rsidTr="003C6B36">
        <w:tc>
          <w:tcPr>
            <w:tcW w:w="197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947CAFC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36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1353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243236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897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4B2EC6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0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F251E04" w14:textId="3FB045BB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30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DFD5912" w14:textId="77777777" w:rsidR="00056E10" w:rsidRDefault="00056E10"/>
        </w:tc>
      </w:tr>
      <w:tr w:rsidR="00056E10" w14:paraId="75979EC9" w14:textId="77777777" w:rsidTr="003C6B36">
        <w:tc>
          <w:tcPr>
            <w:tcW w:w="197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7CDCA17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37" w:anchor="cusparseltmatmul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matmulDescr</w:t>
              </w:r>
              <w:proofErr w:type="spellEnd"/>
            </w:hyperlink>
          </w:p>
        </w:tc>
        <w:tc>
          <w:tcPr>
            <w:tcW w:w="1353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CCEA17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897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E14DBD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20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141EAB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descriptor</w:t>
            </w:r>
          </w:p>
        </w:tc>
        <w:tc>
          <w:tcPr>
            <w:tcW w:w="30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8D6701C" w14:textId="77777777" w:rsidR="00056E10" w:rsidRDefault="00056E10"/>
        </w:tc>
      </w:tr>
      <w:tr w:rsidR="00056E10" w14:paraId="0059184E" w14:textId="77777777" w:rsidTr="003C6B36">
        <w:tc>
          <w:tcPr>
            <w:tcW w:w="197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4B38333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38" w:anchor="cusparseltmatmuldescattribute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matmulAttribute</w:t>
              </w:r>
              <w:proofErr w:type="spellEnd"/>
            </w:hyperlink>
          </w:p>
        </w:tc>
        <w:tc>
          <w:tcPr>
            <w:tcW w:w="1353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5BD10E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897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13D109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0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EB1E83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Attribute to set</w:t>
            </w:r>
          </w:p>
        </w:tc>
        <w:tc>
          <w:tcPr>
            <w:tcW w:w="30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C73695A" w14:textId="4538B240" w:rsidR="00D10D38" w:rsidRDefault="009D22C7" w:rsidP="00D10D38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HIPSPARSELT_MATMUL_ACTIVATION_RELU</w:t>
            </w:r>
            <w:r w:rsidR="00447E3D"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HIPSPARSELT_MATMUL_ACTIVATION_RELU_UPPERBOUND</w:t>
            </w:r>
            <w:r w:rsidR="00447E3D"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 </w:t>
            </w:r>
            <w:r w:rsidR="004844D4"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br/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HIPSPARSELT_MATMUL_ACTIVATION_RELU_THRESHOLD</w:t>
            </w:r>
            <w:r w:rsidR="00447E3D"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HIPSPARSELT_MATMUL_ACTIVATION_GELU</w:t>
            </w:r>
            <w:r w:rsidR="00447E3D"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 </w:t>
            </w:r>
            <w:r w:rsidR="004844D4"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br/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HIPSPARSELT_MATMUL_BIAS_POINTER</w:t>
            </w:r>
            <w:r w:rsidR="00447E3D"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HIPSPARSELT_MATMUL_BIAS_STRIDE</w:t>
            </w:r>
          </w:p>
          <w:p w14:paraId="3AF8E4A0" w14:textId="02794937" w:rsidR="00A82E0D" w:rsidRDefault="00A82E0D" w:rsidP="00D10D38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</w:p>
          <w:p w14:paraId="01FA67C6" w14:textId="2971F75D" w:rsidR="00A82E0D" w:rsidRPr="00A82E0D" w:rsidRDefault="00A82E0D" w:rsidP="00D10D38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A82E0D">
              <w:rPr>
                <w:sz w:val="16"/>
                <w:szCs w:val="16"/>
              </w:rPr>
              <w:t>ROC Only:</w:t>
            </w:r>
          </w:p>
          <w:p w14:paraId="6A274A45" w14:textId="3C61DE3A" w:rsidR="00887BE7" w:rsidRPr="00D10D38" w:rsidRDefault="00D10D38" w:rsidP="00D10D38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HIPSPARSELT_MATMUL_ACTIVATION_ABS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</w:t>
            </w:r>
            <w:r w:rsidR="00A82E0D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HIPSPARSELT_MATMUL_ACTIVATION_LEAKYRELU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</w:t>
            </w:r>
            <w:r w:rsidR="00A82E0D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HIPSPARSELT_MATMUL_ACTIVATION_LEAKYRELU_ALPHA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</w:t>
            </w:r>
            <w:r w:rsidR="00A82E0D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HIPSPARSELT_MATMUL_ACTIVATION_SIGMOID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</w:t>
            </w:r>
            <w:r w:rsidR="00A82E0D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HIPSPARSELT_MATMUL_ACTIVATION_TANH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</w:t>
            </w:r>
            <w:r w:rsidR="00A82E0D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HIPSPARSELT_MATMUL_ACTIVATION_TANH_ALPHA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</w:t>
            </w:r>
            <w:r w:rsidR="00A82E0D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HIPSPARSELT_MATMUL_ACTIVATION_TANH_BETA</w:t>
            </w:r>
          </w:p>
        </w:tc>
      </w:tr>
      <w:tr w:rsidR="00056E10" w14:paraId="60C8E328" w14:textId="77777777" w:rsidTr="003C6B36">
        <w:tc>
          <w:tcPr>
            <w:tcW w:w="197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50616A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lastRenderedPageBreak/>
              <w:t>data</w:t>
            </w:r>
          </w:p>
        </w:tc>
        <w:tc>
          <w:tcPr>
            <w:tcW w:w="1353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59F752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897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15E773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0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0F6FB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value to which the specified attribute will be set</w:t>
            </w:r>
          </w:p>
        </w:tc>
        <w:tc>
          <w:tcPr>
            <w:tcW w:w="30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B3D7BF2" w14:textId="77777777" w:rsidR="00056E10" w:rsidRDefault="00056E10"/>
        </w:tc>
      </w:tr>
      <w:tr w:rsidR="00056E10" w14:paraId="334D4547" w14:textId="77777777" w:rsidTr="003C6B36">
        <w:tc>
          <w:tcPr>
            <w:tcW w:w="1972" w:type="dxa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5BF531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dataSize</w:t>
            </w:r>
            <w:proofErr w:type="spellEnd"/>
          </w:p>
        </w:tc>
        <w:tc>
          <w:tcPr>
            <w:tcW w:w="1353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7E47AB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897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344AFF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07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D20AA9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Size in bytes of the attribute value used for verification</w:t>
            </w:r>
          </w:p>
        </w:tc>
        <w:tc>
          <w:tcPr>
            <w:tcW w:w="306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93D64B5" w14:textId="77777777" w:rsidR="00056E10" w:rsidRDefault="00056E10"/>
        </w:tc>
      </w:tr>
    </w:tbl>
    <w:p w14:paraId="11E342BC" w14:textId="6A55E7FA" w:rsidR="0022494D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3BAFC75B" w14:textId="77777777" w:rsidR="00056E10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3BC3D09B">
          <v:rect id="_x0000_i1048" style="width:0;height:.75pt" o:hralign="center" o:hrstd="t" o:hr="t" fillcolor="#a0a0a0" stroked="f"/>
        </w:pict>
      </w:r>
    </w:p>
    <w:p w14:paraId="617FB90F" w14:textId="57CB6A04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hipsparseLtMatmulDescGetAttribute</w:t>
      </w:r>
      <w:proofErr w:type="spellEnd"/>
    </w:p>
    <w:p w14:paraId="7BEB6DD4" w14:textId="4FE0CE46" w:rsidR="00056E10" w:rsidRDefault="0062730D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63C54F3B" w14:textId="6E54E577" w:rsidR="00FA211D" w:rsidRPr="00FA211D" w:rsidRDefault="00FA211D" w:rsidP="00FA211D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FA211D">
        <w:rPr>
          <w:rStyle w:val="n"/>
          <w:rFonts w:ascii="Consolas" w:hAnsi="Consolas"/>
          <w:color w:val="404040"/>
          <w:sz w:val="18"/>
          <w:szCs w:val="18"/>
        </w:rPr>
        <w:t>hipsparseLtMatmulDescGetAttribute</w:t>
      </w:r>
      <w:proofErr w:type="spellEnd"/>
      <w:r w:rsidRPr="00FA211D">
        <w:rPr>
          <w:rStyle w:val="n"/>
          <w:rFonts w:ascii="Consolas" w:hAnsi="Consolas"/>
          <w:color w:val="404040"/>
          <w:sz w:val="18"/>
          <w:szCs w:val="18"/>
        </w:rPr>
        <w:t>(</w:t>
      </w:r>
      <w:proofErr w:type="gramEnd"/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n"/>
        </w:rPr>
        <w:t xml:space="preserve"> </w:t>
      </w:r>
      <w:proofErr w:type="spellStart"/>
      <w:r w:rsidRPr="00FA211D">
        <w:rPr>
          <w:rStyle w:val="n"/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FA211D">
        <w:rPr>
          <w:rStyle w:val="n"/>
          <w:rFonts w:ascii="Consolas" w:hAnsi="Consolas"/>
          <w:color w:val="404040"/>
          <w:sz w:val="18"/>
          <w:szCs w:val="18"/>
        </w:rPr>
        <w:t>*           handle,</w:t>
      </w:r>
    </w:p>
    <w:p w14:paraId="237D82FF" w14:textId="3062D0C3" w:rsidR="00FA211D" w:rsidRPr="00FA211D" w:rsidRDefault="00FA211D" w:rsidP="00FA211D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A211D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  </w:t>
      </w:r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n"/>
        </w:rPr>
        <w:t xml:space="preserve"> </w:t>
      </w:r>
      <w:proofErr w:type="spellStart"/>
      <w:r w:rsidRPr="00FA211D">
        <w:rPr>
          <w:rStyle w:val="n"/>
          <w:rFonts w:ascii="Consolas" w:hAnsi="Consolas"/>
          <w:color w:val="404040"/>
          <w:sz w:val="18"/>
          <w:szCs w:val="18"/>
        </w:rPr>
        <w:t>hipsparseLtMatmulDescriptor_t</w:t>
      </w:r>
      <w:proofErr w:type="spellEnd"/>
      <w:r w:rsidRPr="00FA211D">
        <w:rPr>
          <w:rStyle w:val="n"/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FA211D">
        <w:rPr>
          <w:rStyle w:val="n"/>
          <w:rFonts w:ascii="Consolas" w:hAnsi="Consolas"/>
          <w:color w:val="404040"/>
          <w:sz w:val="18"/>
          <w:szCs w:val="18"/>
        </w:rPr>
        <w:t>matmulDescr</w:t>
      </w:r>
      <w:proofErr w:type="spellEnd"/>
      <w:r w:rsidRPr="00FA211D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21172E15" w14:textId="77777777" w:rsidR="00FA211D" w:rsidRPr="00FA211D" w:rsidRDefault="00FA211D" w:rsidP="00FA211D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A211D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  </w:t>
      </w:r>
      <w:proofErr w:type="spellStart"/>
      <w:r w:rsidRPr="00FA211D">
        <w:rPr>
          <w:rStyle w:val="n"/>
          <w:rFonts w:ascii="Consolas" w:hAnsi="Consolas"/>
          <w:color w:val="404040"/>
          <w:sz w:val="18"/>
          <w:szCs w:val="18"/>
        </w:rPr>
        <w:t>hipsparseLtMatmulDescAttribute_t</w:t>
      </w:r>
      <w:proofErr w:type="spellEnd"/>
      <w:r w:rsidRPr="00FA211D">
        <w:rPr>
          <w:rStyle w:val="n"/>
          <w:rFonts w:ascii="Consolas" w:hAnsi="Consolas"/>
          <w:color w:val="404040"/>
          <w:sz w:val="18"/>
          <w:szCs w:val="18"/>
        </w:rPr>
        <w:t xml:space="preserve">     </w:t>
      </w:r>
      <w:proofErr w:type="spellStart"/>
      <w:r w:rsidRPr="00FA211D">
        <w:rPr>
          <w:rStyle w:val="n"/>
          <w:rFonts w:ascii="Consolas" w:hAnsi="Consolas"/>
          <w:color w:val="404040"/>
          <w:sz w:val="18"/>
          <w:szCs w:val="18"/>
        </w:rPr>
        <w:t>matmulAttribute</w:t>
      </w:r>
      <w:proofErr w:type="spellEnd"/>
      <w:r w:rsidRPr="00FA211D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114F8D03" w14:textId="77777777" w:rsidR="00FA211D" w:rsidRPr="00FA211D" w:rsidRDefault="00FA211D" w:rsidP="00FA211D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A211D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  void*                                data,</w:t>
      </w:r>
    </w:p>
    <w:p w14:paraId="3AE1BAE1" w14:textId="77777777" w:rsidR="00FA211D" w:rsidRDefault="00FA211D" w:rsidP="00FA211D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A211D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  </w:t>
      </w:r>
      <w:proofErr w:type="spellStart"/>
      <w:r w:rsidRPr="00FA211D">
        <w:rPr>
          <w:rStyle w:val="n"/>
          <w:rFonts w:ascii="Consolas" w:hAnsi="Consolas"/>
          <w:color w:val="404040"/>
          <w:sz w:val="18"/>
          <w:szCs w:val="18"/>
        </w:rPr>
        <w:t>size_t</w:t>
      </w:r>
      <w:proofErr w:type="spellEnd"/>
      <w:r w:rsidRPr="00FA211D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</w:t>
      </w:r>
      <w:proofErr w:type="spellStart"/>
      <w:r w:rsidRPr="00FA211D">
        <w:rPr>
          <w:rStyle w:val="n"/>
          <w:rFonts w:ascii="Consolas" w:hAnsi="Consolas"/>
          <w:color w:val="404040"/>
          <w:sz w:val="18"/>
          <w:szCs w:val="18"/>
        </w:rPr>
        <w:t>dataSize</w:t>
      </w:r>
      <w:proofErr w:type="spellEnd"/>
      <w:r w:rsidRPr="00FA211D">
        <w:rPr>
          <w:rStyle w:val="n"/>
          <w:rFonts w:ascii="Consolas" w:hAnsi="Consolas"/>
          <w:color w:val="404040"/>
          <w:sz w:val="18"/>
          <w:szCs w:val="18"/>
        </w:rPr>
        <w:t>)</w:t>
      </w:r>
    </w:p>
    <w:p w14:paraId="099CBCE0" w14:textId="5FBB98CC" w:rsidR="00056E10" w:rsidRDefault="00056E10" w:rsidP="00FA211D">
      <w:pPr>
        <w:shd w:val="clear" w:color="auto" w:fill="FCFCFC"/>
        <w:spacing w:line="360" w:lineRule="atLeast"/>
        <w:rPr>
          <w:rFonts w:ascii="Lato" w:hAnsi="Lato"/>
          <w:color w:val="404040"/>
          <w:sz w:val="24"/>
          <w:szCs w:val="24"/>
        </w:rPr>
      </w:pPr>
      <w:r>
        <w:rPr>
          <w:rFonts w:ascii="Lato" w:hAnsi="Lato"/>
          <w:color w:val="404040"/>
        </w:rPr>
        <w:t>The function gets the value of the specified attribute belonging to matrix descriptor such as activation function and bias.</w:t>
      </w:r>
    </w:p>
    <w:tbl>
      <w:tblPr>
        <w:tblW w:w="9352" w:type="dxa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2"/>
        <w:gridCol w:w="1350"/>
        <w:gridCol w:w="1170"/>
        <w:gridCol w:w="2610"/>
        <w:gridCol w:w="2250"/>
      </w:tblGrid>
      <w:tr w:rsidR="00056E10" w14:paraId="403955A3" w14:textId="77777777" w:rsidTr="00621A46">
        <w:trPr>
          <w:tblHeader/>
        </w:trPr>
        <w:tc>
          <w:tcPr>
            <w:tcW w:w="1972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D068B74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135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F20D62D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117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9C571EA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261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AFD141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225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1FBB41B" w14:textId="77777777" w:rsidR="00056E10" w:rsidRDefault="00056E10" w:rsidP="00621A46">
            <w:pPr>
              <w:ind w:right="-145"/>
              <w:rPr>
                <w:b/>
                <w:bCs/>
                <w:color w:val="000000"/>
              </w:rPr>
            </w:pPr>
          </w:p>
        </w:tc>
      </w:tr>
      <w:tr w:rsidR="00056E10" w14:paraId="78C4825F" w14:textId="77777777" w:rsidTr="00621A46">
        <w:tc>
          <w:tcPr>
            <w:tcW w:w="197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2972248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39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13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B0B1CB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1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4597C5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61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804B421" w14:textId="464FDB36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77F469B" w14:textId="77777777" w:rsidR="00056E10" w:rsidRDefault="00056E10"/>
        </w:tc>
      </w:tr>
      <w:tr w:rsidR="00056E10" w14:paraId="7E5FB5C9" w14:textId="77777777" w:rsidTr="00621A46">
        <w:tc>
          <w:tcPr>
            <w:tcW w:w="197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5CA5D17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40" w:anchor="cusparseltmatmul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matmulDescr</w:t>
              </w:r>
              <w:proofErr w:type="spellEnd"/>
            </w:hyperlink>
          </w:p>
        </w:tc>
        <w:tc>
          <w:tcPr>
            <w:tcW w:w="13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F62087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1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EEB46D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61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308C9B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descriptor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32F731B" w14:textId="77777777" w:rsidR="00056E10" w:rsidRDefault="00056E10"/>
        </w:tc>
      </w:tr>
      <w:tr w:rsidR="003C6B36" w14:paraId="309A7194" w14:textId="77777777" w:rsidTr="003C6B36">
        <w:tc>
          <w:tcPr>
            <w:tcW w:w="197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8CDDE46" w14:textId="77777777" w:rsidR="003C6B36" w:rsidRDefault="00A06F6A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41" w:anchor="cusparseltmatmuldescattribute-t" w:history="1">
              <w:proofErr w:type="spellStart"/>
              <w:r w:rsidR="003C6B36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matmulAttribute</w:t>
              </w:r>
              <w:proofErr w:type="spellEnd"/>
            </w:hyperlink>
          </w:p>
        </w:tc>
        <w:tc>
          <w:tcPr>
            <w:tcW w:w="13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CD4FFD1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1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266CD58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61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CE06955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Attribute to retrieve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B1ED98E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HIPSPARSELT_MATMUL_ACTIVATION_RELU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HIPSPARSELT_MATMUL_ACTIVATION_RELU_UPPERBOUND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 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br/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HIPSPARSELT_MATMUL_ACTIVATION_RELU_THRESHOLD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HIPSPARSELT_MATMUL_ACTIVATION_GELU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 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br/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lastRenderedPageBreak/>
              <w:t>HIPSPARSELT_MATMUL_BIAS_POINTER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HIPSPARSELT_MATMUL_BIAS_STRIDE</w:t>
            </w:r>
          </w:p>
          <w:p w14:paraId="398CDC47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</w:p>
          <w:p w14:paraId="6BEB5267" w14:textId="77777777" w:rsidR="003C6B36" w:rsidRPr="00A82E0D" w:rsidRDefault="003C6B36" w:rsidP="003C6B36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A82E0D">
              <w:rPr>
                <w:sz w:val="16"/>
                <w:szCs w:val="16"/>
              </w:rPr>
              <w:t>ROC Only:</w:t>
            </w:r>
          </w:p>
          <w:p w14:paraId="2835BCD8" w14:textId="3DC5259D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HIPSPARSELT_MATMUL_ACTIVATION_ABS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,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HIPSPARSELT_MATMUL_ACTIVATION_LEAKYRELU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,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HIPSPARSELT_MATMUL_ACTIVATION_LEAKYRELU_ALPHA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,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HIPSPARSELT_MATMUL_ACTIVATION_SIGMOID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,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HIPSPARSELT_MATMUL_ACTIVATION_TANH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,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HIPSPARSELT_MATMUL_ACTIVATION_TANH_ALPHA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 xml:space="preserve">, </w:t>
            </w:r>
            <w:r w:rsidRPr="00D10D38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HIPSPARSELT_MATMUL_ACTIVATION_TANH_BETA</w:t>
            </w:r>
          </w:p>
        </w:tc>
      </w:tr>
      <w:tr w:rsidR="003C6B36" w14:paraId="75317D58" w14:textId="77777777" w:rsidTr="00621A46">
        <w:tc>
          <w:tcPr>
            <w:tcW w:w="197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03FCB4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lastRenderedPageBreak/>
              <w:t>data</w:t>
            </w:r>
          </w:p>
        </w:tc>
        <w:tc>
          <w:tcPr>
            <w:tcW w:w="13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402593D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1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9263675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261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A03C9F3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Memory address containing the attribute value retrieved by this function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E671F89" w14:textId="77777777" w:rsidR="003C6B36" w:rsidRDefault="003C6B36" w:rsidP="003C6B36"/>
        </w:tc>
      </w:tr>
      <w:tr w:rsidR="003C6B36" w14:paraId="673F3948" w14:textId="77777777" w:rsidTr="00621A46">
        <w:tc>
          <w:tcPr>
            <w:tcW w:w="1972" w:type="dxa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6A28A1D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dataSize</w:t>
            </w:r>
            <w:proofErr w:type="spellEnd"/>
          </w:p>
        </w:tc>
        <w:tc>
          <w:tcPr>
            <w:tcW w:w="135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49938CD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17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524E824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61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3EA747D" w14:textId="77777777" w:rsidR="003C6B36" w:rsidRDefault="003C6B36" w:rsidP="003C6B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Size in bytes of the attribute value used for verification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48396DC" w14:textId="77777777" w:rsidR="003C6B36" w:rsidRDefault="003C6B36" w:rsidP="003C6B36"/>
        </w:tc>
      </w:tr>
    </w:tbl>
    <w:p w14:paraId="3B660CC8" w14:textId="4A026E06" w:rsidR="00056E10" w:rsidRDefault="00056E10" w:rsidP="0082644E">
      <w:pPr>
        <w:pStyle w:val="NormalWeb"/>
        <w:shd w:val="clear" w:color="auto" w:fill="FCFCFC"/>
        <w:spacing w:before="0" w:beforeAutospacing="0" w:after="360" w:afterAutospacing="0" w:line="360" w:lineRule="atLeast"/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  <w:r w:rsidR="00A06F6A">
        <w:pict w14:anchorId="62269B87">
          <v:rect id="_x0000_i1049" style="width:0;height:.75pt" o:hralign="center" o:hrstd="t" o:hrnoshade="t" o:hr="t" fillcolor="#404040" stroked="f"/>
        </w:pict>
      </w:r>
    </w:p>
    <w:p w14:paraId="56418B5E" w14:textId="59EF8F1F" w:rsidR="0082644E" w:rsidRDefault="0082644E" w:rsidP="0082644E">
      <w:pPr>
        <w:pStyle w:val="NormalWeb"/>
        <w:shd w:val="clear" w:color="auto" w:fill="FCFCFC"/>
        <w:spacing w:before="0" w:beforeAutospacing="0" w:after="360" w:afterAutospacing="0" w:line="360" w:lineRule="atLeast"/>
      </w:pPr>
    </w:p>
    <w:p w14:paraId="565280A3" w14:textId="77777777" w:rsidR="00FA211D" w:rsidRDefault="00FA211D" w:rsidP="0082644E">
      <w:pPr>
        <w:pStyle w:val="NormalWeb"/>
        <w:shd w:val="clear" w:color="auto" w:fill="FCFCFC"/>
        <w:spacing w:before="0" w:beforeAutospacing="0" w:after="360" w:afterAutospacing="0" w:line="360" w:lineRule="atLeast"/>
      </w:pPr>
    </w:p>
    <w:p w14:paraId="550525A7" w14:textId="77777777" w:rsidR="00056E10" w:rsidRDefault="00056E10" w:rsidP="00056E10">
      <w:pPr>
        <w:pStyle w:val="Heading2"/>
        <w:shd w:val="clear" w:color="auto" w:fill="FCFCFC"/>
        <w:spacing w:before="0" w:beforeAutospacing="0"/>
        <w:rPr>
          <w:rFonts w:ascii="Georgia" w:hAnsi="Georgia"/>
          <w:color w:val="404040"/>
        </w:rPr>
      </w:pPr>
      <w:proofErr w:type="spellStart"/>
      <w:r>
        <w:rPr>
          <w:rFonts w:ascii="Georgia" w:hAnsi="Georgia"/>
          <w:color w:val="404040"/>
        </w:rPr>
        <w:lastRenderedPageBreak/>
        <w:t>Matmul</w:t>
      </w:r>
      <w:proofErr w:type="spellEnd"/>
      <w:r>
        <w:rPr>
          <w:rFonts w:ascii="Georgia" w:hAnsi="Georgia"/>
          <w:color w:val="404040"/>
        </w:rPr>
        <w:t xml:space="preserve"> Algorithm Functions</w:t>
      </w:r>
    </w:p>
    <w:p w14:paraId="41825F12" w14:textId="25F2363A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hipsparseLtMatmulAlgSelectionInit</w:t>
      </w:r>
      <w:proofErr w:type="spellEnd"/>
    </w:p>
    <w:p w14:paraId="4186027E" w14:textId="73CA228E" w:rsidR="00056E10" w:rsidRDefault="0062730D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24B3945B" w14:textId="66224A71" w:rsidR="006944D5" w:rsidRPr="006944D5" w:rsidRDefault="006944D5" w:rsidP="006944D5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6944D5">
        <w:rPr>
          <w:rStyle w:val="n"/>
          <w:rFonts w:ascii="Consolas" w:hAnsi="Consolas"/>
          <w:color w:val="404040"/>
          <w:sz w:val="18"/>
          <w:szCs w:val="18"/>
        </w:rPr>
        <w:t>hipsparseLtMatmulAlgSelectionInit</w:t>
      </w:r>
      <w:proofErr w:type="spellEnd"/>
      <w:r w:rsidRPr="006944D5">
        <w:rPr>
          <w:rStyle w:val="n"/>
          <w:rFonts w:ascii="Consolas" w:hAnsi="Consolas"/>
          <w:color w:val="404040"/>
          <w:sz w:val="18"/>
          <w:szCs w:val="18"/>
        </w:rPr>
        <w:t>(</w:t>
      </w:r>
      <w:proofErr w:type="gramEnd"/>
      <w:r w:rsidR="004F2A9A"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4F2A9A">
        <w:rPr>
          <w:rStyle w:val="n"/>
        </w:rPr>
        <w:t xml:space="preserve"> </w:t>
      </w:r>
      <w:proofErr w:type="spellStart"/>
      <w:r w:rsidRPr="006944D5">
        <w:rPr>
          <w:rStyle w:val="n"/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6944D5">
        <w:rPr>
          <w:rStyle w:val="n"/>
          <w:rFonts w:ascii="Consolas" w:hAnsi="Consolas"/>
          <w:color w:val="404040"/>
          <w:sz w:val="18"/>
          <w:szCs w:val="18"/>
        </w:rPr>
        <w:t>*           handle,</w:t>
      </w:r>
    </w:p>
    <w:p w14:paraId="184F3EA7" w14:textId="77777777" w:rsidR="006944D5" w:rsidRPr="006944D5" w:rsidRDefault="006944D5" w:rsidP="006944D5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6944D5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  </w:t>
      </w:r>
      <w:proofErr w:type="spellStart"/>
      <w:r w:rsidRPr="006944D5">
        <w:rPr>
          <w:rStyle w:val="n"/>
          <w:rFonts w:ascii="Consolas" w:hAnsi="Consolas"/>
          <w:color w:val="404040"/>
          <w:sz w:val="18"/>
          <w:szCs w:val="18"/>
        </w:rPr>
        <w:t>hipsparseLtMatmulAlgSelection_t</w:t>
      </w:r>
      <w:proofErr w:type="spellEnd"/>
      <w:r w:rsidRPr="006944D5">
        <w:rPr>
          <w:rStyle w:val="n"/>
          <w:rFonts w:ascii="Consolas" w:hAnsi="Consolas"/>
          <w:color w:val="404040"/>
          <w:sz w:val="18"/>
          <w:szCs w:val="18"/>
        </w:rPr>
        <w:t xml:space="preserve">*     </w:t>
      </w:r>
      <w:proofErr w:type="spellStart"/>
      <w:r w:rsidRPr="006944D5">
        <w:rPr>
          <w:rStyle w:val="n"/>
          <w:rFonts w:ascii="Consolas" w:hAnsi="Consolas"/>
          <w:color w:val="404040"/>
          <w:sz w:val="18"/>
          <w:szCs w:val="18"/>
        </w:rPr>
        <w:t>algSelection</w:t>
      </w:r>
      <w:proofErr w:type="spellEnd"/>
      <w:r w:rsidRPr="006944D5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33234D1B" w14:textId="77777777" w:rsidR="006944D5" w:rsidRPr="006944D5" w:rsidRDefault="006944D5" w:rsidP="006944D5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6944D5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  const </w:t>
      </w:r>
      <w:proofErr w:type="spellStart"/>
      <w:r w:rsidRPr="006944D5">
        <w:rPr>
          <w:rStyle w:val="n"/>
          <w:rFonts w:ascii="Consolas" w:hAnsi="Consolas"/>
          <w:color w:val="404040"/>
          <w:sz w:val="18"/>
          <w:szCs w:val="18"/>
        </w:rPr>
        <w:t>hipsparseLtMatmulDescriptor_t</w:t>
      </w:r>
      <w:proofErr w:type="spellEnd"/>
      <w:r w:rsidRPr="006944D5">
        <w:rPr>
          <w:rStyle w:val="n"/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6944D5">
        <w:rPr>
          <w:rStyle w:val="n"/>
          <w:rFonts w:ascii="Consolas" w:hAnsi="Consolas"/>
          <w:color w:val="404040"/>
          <w:sz w:val="18"/>
          <w:szCs w:val="18"/>
        </w:rPr>
        <w:t>matmulDescr</w:t>
      </w:r>
      <w:proofErr w:type="spellEnd"/>
      <w:r w:rsidRPr="006944D5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18C1DA7C" w14:textId="77777777" w:rsidR="006944D5" w:rsidRDefault="006944D5" w:rsidP="006944D5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6944D5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           </w:t>
      </w:r>
      <w:proofErr w:type="spellStart"/>
      <w:r w:rsidRPr="006944D5">
        <w:rPr>
          <w:rStyle w:val="n"/>
          <w:rFonts w:ascii="Consolas" w:hAnsi="Consolas"/>
          <w:color w:val="404040"/>
          <w:sz w:val="18"/>
          <w:szCs w:val="18"/>
        </w:rPr>
        <w:t>hipsparseLtMatmulAlg_t</w:t>
      </w:r>
      <w:proofErr w:type="spellEnd"/>
      <w:r w:rsidRPr="006944D5">
        <w:rPr>
          <w:rStyle w:val="n"/>
          <w:rFonts w:ascii="Consolas" w:hAnsi="Consolas"/>
          <w:color w:val="404040"/>
          <w:sz w:val="18"/>
          <w:szCs w:val="18"/>
        </w:rPr>
        <w:t xml:space="preserve">               </w:t>
      </w:r>
      <w:proofErr w:type="spellStart"/>
      <w:r w:rsidRPr="006944D5">
        <w:rPr>
          <w:rStyle w:val="n"/>
          <w:rFonts w:ascii="Consolas" w:hAnsi="Consolas"/>
          <w:color w:val="404040"/>
          <w:sz w:val="18"/>
          <w:szCs w:val="18"/>
        </w:rPr>
        <w:t>alg</w:t>
      </w:r>
      <w:proofErr w:type="spellEnd"/>
      <w:r w:rsidRPr="006944D5">
        <w:rPr>
          <w:rStyle w:val="n"/>
          <w:rFonts w:ascii="Consolas" w:hAnsi="Consolas"/>
          <w:color w:val="404040"/>
          <w:sz w:val="18"/>
          <w:szCs w:val="18"/>
        </w:rPr>
        <w:t xml:space="preserve">) </w:t>
      </w:r>
    </w:p>
    <w:p w14:paraId="69FC79E5" w14:textId="350B978D" w:rsidR="00056E10" w:rsidRDefault="00056E10" w:rsidP="006944D5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initializes the </w:t>
      </w:r>
      <w:r>
        <w:rPr>
          <w:rStyle w:val="Emphasis"/>
          <w:rFonts w:ascii="Lato" w:hAnsi="Lato"/>
          <w:color w:val="404040"/>
        </w:rPr>
        <w:t>algorithm selection</w:t>
      </w:r>
      <w:r>
        <w:rPr>
          <w:rFonts w:ascii="Lato" w:hAnsi="Lato"/>
          <w:color w:val="404040"/>
        </w:rPr>
        <w:t> descriptor.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6"/>
        <w:gridCol w:w="1287"/>
        <w:gridCol w:w="1116"/>
        <w:gridCol w:w="2065"/>
        <w:gridCol w:w="3230"/>
      </w:tblGrid>
      <w:tr w:rsidR="00056E10" w14:paraId="7CA34C9D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5DD3E28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A63096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9A2E333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8F30D44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F50DFB8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Possible Values</w:t>
            </w:r>
          </w:p>
        </w:tc>
      </w:tr>
      <w:tr w:rsidR="00056E10" w14:paraId="297DC2F0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FBF1AC6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42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172DB9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E5F42D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9500AA" w14:textId="1BFE98E3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A4739B5" w14:textId="77777777" w:rsidR="00056E10" w:rsidRDefault="00056E10"/>
        </w:tc>
      </w:tr>
      <w:tr w:rsidR="00056E10" w14:paraId="58A1807A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8AC3BD1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43" w:anchor="cusparseltmatmulalgselection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algSelection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27F977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3E2A89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969919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 selection descriptor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2029882" w14:textId="77777777" w:rsidR="00056E10" w:rsidRDefault="00056E10"/>
        </w:tc>
      </w:tr>
      <w:tr w:rsidR="00056E10" w14:paraId="266E84F5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6CAAC93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44" w:anchor="cusparseltmatmul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matmulDescr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84B5E9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E78A2D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50CFA9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multiplication descriptor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DF62176" w14:textId="77777777" w:rsidR="00056E10" w:rsidRDefault="00056E10"/>
        </w:tc>
      </w:tr>
      <w:tr w:rsidR="00056E10" w14:paraId="20CCB553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8EF83B7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45" w:anchor="cusparseltmatmulalg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alg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9D061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DFF1E2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F35C0A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 mode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C2C768D" w14:textId="00B42A56" w:rsidR="00056E10" w:rsidRDefault="001469E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HIPSPARSELT_MATMUL_ALG_DEFAULT</w:t>
            </w:r>
          </w:p>
        </w:tc>
      </w:tr>
    </w:tbl>
    <w:p w14:paraId="408FE574" w14:textId="0BA2060E" w:rsidR="00EB08CA" w:rsidRDefault="00056E10" w:rsidP="00FB77D7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679500DE" w14:textId="4E530EDC" w:rsidR="00FB77D7" w:rsidRDefault="00A06F6A" w:rsidP="00FB77D7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386180BA">
          <v:rect id="_x0000_i1050" style="width:0;height:.75pt" o:hralign="center" o:bullet="t" o:hrstd="t" o:hr="t" fillcolor="#a0a0a0" stroked="f"/>
        </w:pict>
      </w:r>
    </w:p>
    <w:p w14:paraId="636DEE21" w14:textId="3D145EE4" w:rsidR="00EB08CA" w:rsidRDefault="00EB08CA" w:rsidP="00FB77D7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51892E6A" w14:textId="16C66D54" w:rsidR="00EB08CA" w:rsidRDefault="00EB08CA" w:rsidP="00FB77D7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555CFAAB" w14:textId="6B095313" w:rsidR="00EB08CA" w:rsidRDefault="00EB08CA" w:rsidP="00FB77D7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5FC501C0" w14:textId="23E11AB6" w:rsidR="00EB08CA" w:rsidRDefault="00EB08CA" w:rsidP="00FB77D7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0DCA8A8B" w14:textId="2E31A27B" w:rsidR="00EB08CA" w:rsidRDefault="00EB08CA" w:rsidP="00FB77D7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41331410" w14:textId="5F95794F" w:rsidR="00EB08CA" w:rsidRDefault="00EB08CA" w:rsidP="00FB77D7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045BC131" w14:textId="77777777" w:rsidR="00EB08CA" w:rsidRDefault="00EB08CA" w:rsidP="00FB77D7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06C08832" w14:textId="16E0AE48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lastRenderedPageBreak/>
        <w:t>hipsparseLtMatmulAlgSetAttribute</w:t>
      </w:r>
      <w:proofErr w:type="spellEnd"/>
    </w:p>
    <w:p w14:paraId="2335A9C0" w14:textId="03132FB8" w:rsidR="00056E10" w:rsidRDefault="0062730D" w:rsidP="00056E10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36A87DD1" w14:textId="1CCDD576" w:rsidR="006B3C29" w:rsidRPr="006B3C29" w:rsidRDefault="006B3C29" w:rsidP="006B3C2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6B3C29">
        <w:rPr>
          <w:rFonts w:ascii="Consolas" w:hAnsi="Consolas"/>
          <w:color w:val="404040"/>
          <w:sz w:val="18"/>
          <w:szCs w:val="18"/>
        </w:rPr>
        <w:t>hipsparseLtMatmulAlgSetAttribute</w:t>
      </w:r>
      <w:proofErr w:type="spellEnd"/>
      <w:r w:rsidRPr="006B3C29">
        <w:rPr>
          <w:rFonts w:ascii="Consolas" w:hAnsi="Consolas"/>
          <w:color w:val="404040"/>
          <w:sz w:val="18"/>
          <w:szCs w:val="18"/>
        </w:rPr>
        <w:t>(</w:t>
      </w:r>
      <w:proofErr w:type="gramEnd"/>
      <w:r w:rsidR="004F2A9A"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4F2A9A">
        <w:rPr>
          <w:rStyle w:val="n"/>
        </w:rPr>
        <w:t xml:space="preserve"> </w:t>
      </w:r>
      <w:proofErr w:type="spellStart"/>
      <w:r w:rsidRPr="006B3C29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6B3C29">
        <w:rPr>
          <w:rFonts w:ascii="Consolas" w:hAnsi="Consolas"/>
          <w:color w:val="404040"/>
          <w:sz w:val="18"/>
          <w:szCs w:val="18"/>
        </w:rPr>
        <w:t>*       handle,</w:t>
      </w:r>
    </w:p>
    <w:p w14:paraId="78EF8208" w14:textId="77777777" w:rsidR="006B3C29" w:rsidRPr="006B3C29" w:rsidRDefault="006B3C29" w:rsidP="006B3C2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6B3C29">
        <w:rPr>
          <w:rFonts w:ascii="Consolas" w:hAnsi="Consolas"/>
          <w:color w:val="404040"/>
          <w:sz w:val="18"/>
          <w:szCs w:val="18"/>
        </w:rPr>
        <w:t xml:space="preserve">                                 </w:t>
      </w:r>
      <w:proofErr w:type="spellStart"/>
      <w:r w:rsidRPr="006B3C29">
        <w:rPr>
          <w:rFonts w:ascii="Consolas" w:hAnsi="Consolas"/>
          <w:color w:val="404040"/>
          <w:sz w:val="18"/>
          <w:szCs w:val="18"/>
        </w:rPr>
        <w:t>hipsparseLtMatmulAlgSelection_t</w:t>
      </w:r>
      <w:proofErr w:type="spellEnd"/>
      <w:r w:rsidRPr="006B3C29">
        <w:rPr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6B3C29">
        <w:rPr>
          <w:rFonts w:ascii="Consolas" w:hAnsi="Consolas"/>
          <w:color w:val="404040"/>
          <w:sz w:val="18"/>
          <w:szCs w:val="18"/>
        </w:rPr>
        <w:t>algSelect</w:t>
      </w:r>
      <w:proofErr w:type="spellEnd"/>
    </w:p>
    <w:p w14:paraId="175C5536" w14:textId="77777777" w:rsidR="006B3C29" w:rsidRPr="006B3C29" w:rsidRDefault="006B3C29" w:rsidP="006B3C2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6B3C29">
        <w:rPr>
          <w:rFonts w:ascii="Consolas" w:hAnsi="Consolas"/>
          <w:color w:val="404040"/>
          <w:sz w:val="18"/>
          <w:szCs w:val="18"/>
        </w:rPr>
        <w:t xml:space="preserve">                                 </w:t>
      </w:r>
      <w:proofErr w:type="spellStart"/>
      <w:r w:rsidRPr="006B3C29">
        <w:rPr>
          <w:rFonts w:ascii="Consolas" w:hAnsi="Consolas"/>
          <w:color w:val="404040"/>
          <w:sz w:val="18"/>
          <w:szCs w:val="18"/>
        </w:rPr>
        <w:t>hipsparseLtMatmulAlgAttribute_</w:t>
      </w:r>
      <w:proofErr w:type="gramStart"/>
      <w:r w:rsidRPr="006B3C29">
        <w:rPr>
          <w:rFonts w:ascii="Consolas" w:hAnsi="Consolas"/>
          <w:color w:val="404040"/>
          <w:sz w:val="18"/>
          <w:szCs w:val="18"/>
        </w:rPr>
        <w:t>t</w:t>
      </w:r>
      <w:proofErr w:type="spellEnd"/>
      <w:r w:rsidRPr="006B3C29">
        <w:rPr>
          <w:rFonts w:ascii="Consolas" w:hAnsi="Consolas"/>
          <w:color w:val="404040"/>
          <w:sz w:val="18"/>
          <w:szCs w:val="18"/>
        </w:rPr>
        <w:t xml:space="preserve">  attribute</w:t>
      </w:r>
      <w:proofErr w:type="gramEnd"/>
    </w:p>
    <w:p w14:paraId="4C3DA619" w14:textId="77777777" w:rsidR="006B3C29" w:rsidRPr="006B3C29" w:rsidRDefault="006B3C29" w:rsidP="006B3C2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6B3C29">
        <w:rPr>
          <w:rFonts w:ascii="Consolas" w:hAnsi="Consolas"/>
          <w:color w:val="404040"/>
          <w:sz w:val="18"/>
          <w:szCs w:val="18"/>
        </w:rPr>
        <w:t xml:space="preserve">                                 const void*                      data,</w:t>
      </w:r>
    </w:p>
    <w:p w14:paraId="121A56ED" w14:textId="7419F0BC" w:rsidR="006B3C29" w:rsidRDefault="006B3C29" w:rsidP="006B3C2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6B3C29">
        <w:rPr>
          <w:rFonts w:ascii="Consolas" w:hAnsi="Consolas"/>
          <w:color w:val="404040"/>
          <w:sz w:val="18"/>
          <w:szCs w:val="18"/>
        </w:rPr>
        <w:t xml:space="preserve">                                 </w:t>
      </w:r>
      <w:proofErr w:type="spellStart"/>
      <w:r w:rsidRPr="006B3C29">
        <w:rPr>
          <w:rFonts w:ascii="Consolas" w:hAnsi="Consolas"/>
          <w:color w:val="404040"/>
          <w:sz w:val="18"/>
          <w:szCs w:val="18"/>
        </w:rPr>
        <w:t>size_t</w:t>
      </w:r>
      <w:proofErr w:type="spellEnd"/>
      <w:r w:rsidRPr="006B3C29">
        <w:rPr>
          <w:rFonts w:ascii="Consolas" w:hAnsi="Consolas"/>
          <w:color w:val="404040"/>
          <w:sz w:val="18"/>
          <w:szCs w:val="18"/>
        </w:rPr>
        <w:t xml:space="preserve">                           </w:t>
      </w:r>
      <w:proofErr w:type="spellStart"/>
      <w:r w:rsidRPr="006B3C29">
        <w:rPr>
          <w:rFonts w:ascii="Consolas" w:hAnsi="Consolas"/>
          <w:color w:val="404040"/>
          <w:sz w:val="18"/>
          <w:szCs w:val="18"/>
        </w:rPr>
        <w:t>dataSize</w:t>
      </w:r>
      <w:proofErr w:type="spellEnd"/>
      <w:r w:rsidRPr="006B3C29">
        <w:rPr>
          <w:rFonts w:ascii="Consolas" w:hAnsi="Consolas"/>
          <w:color w:val="404040"/>
          <w:sz w:val="18"/>
          <w:szCs w:val="18"/>
        </w:rPr>
        <w:t>)</w:t>
      </w:r>
    </w:p>
    <w:p w14:paraId="77CEF43A" w14:textId="77777777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sets the value of the specified attribute belonging to algorithm selection descriptor.</w:t>
      </w:r>
    </w:p>
    <w:tbl>
      <w:tblPr>
        <w:tblW w:w="9352" w:type="dxa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2"/>
        <w:gridCol w:w="1440"/>
        <w:gridCol w:w="1170"/>
        <w:gridCol w:w="2610"/>
        <w:gridCol w:w="2250"/>
      </w:tblGrid>
      <w:tr w:rsidR="00056E10" w14:paraId="2715001F" w14:textId="77777777" w:rsidTr="00621A46">
        <w:trPr>
          <w:tblHeader/>
        </w:trPr>
        <w:tc>
          <w:tcPr>
            <w:tcW w:w="1882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97C586B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144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258EABF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117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8326E1C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261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1B72860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225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A94BCA0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Possible Values</w:t>
            </w:r>
          </w:p>
        </w:tc>
      </w:tr>
      <w:tr w:rsidR="00056E10" w14:paraId="40BBD5B9" w14:textId="77777777" w:rsidTr="00621A46">
        <w:tc>
          <w:tcPr>
            <w:tcW w:w="188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BB26F5D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46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144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767354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1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D73AD4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61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9CA3C87" w14:textId="42F2536A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E80DD6F" w14:textId="77777777" w:rsidR="00056E10" w:rsidRDefault="00056E10"/>
        </w:tc>
      </w:tr>
      <w:tr w:rsidR="00056E10" w14:paraId="1E2C94C2" w14:textId="77777777" w:rsidTr="00621A46">
        <w:tc>
          <w:tcPr>
            <w:tcW w:w="188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102F15A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47" w:anchor="cusparseltmatmulalgselection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algSelection</w:t>
              </w:r>
              <w:proofErr w:type="spellEnd"/>
            </w:hyperlink>
          </w:p>
        </w:tc>
        <w:tc>
          <w:tcPr>
            <w:tcW w:w="144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8F1C6A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1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E60223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261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90E23F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 selection descriptor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E87E36C" w14:textId="77777777" w:rsidR="00056E10" w:rsidRDefault="00056E10"/>
        </w:tc>
      </w:tr>
      <w:tr w:rsidR="00056E10" w14:paraId="267924BC" w14:textId="77777777" w:rsidTr="00621A46">
        <w:tc>
          <w:tcPr>
            <w:tcW w:w="188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F5386E2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48" w:anchor="cusparseltmatmulalgattribut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attribute</w:t>
              </w:r>
            </w:hyperlink>
          </w:p>
        </w:tc>
        <w:tc>
          <w:tcPr>
            <w:tcW w:w="144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26A4C9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1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30A0BF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61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378B50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attribute to set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8C69CC5" w14:textId="2171F093" w:rsidR="00056E10" w:rsidRDefault="001469E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HIPSPARSELT_MATMUL_ALG_CONFIG_ID</w:t>
            </w:r>
            <w:r w:rsidR="00447E3D">
              <w:rPr>
                <w:sz w:val="22"/>
                <w:szCs w:val="22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HIPSPARSELT_MATMUL_ALG_CONFIG_MAX_ID</w:t>
            </w:r>
            <w:r w:rsidR="00447E3D">
              <w:rPr>
                <w:sz w:val="22"/>
                <w:szCs w:val="22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HIPSPARSELT_MATMUL_SEARCH_ITERATIONS</w:t>
            </w:r>
          </w:p>
        </w:tc>
      </w:tr>
      <w:tr w:rsidR="00056E10" w14:paraId="1557599C" w14:textId="77777777" w:rsidTr="00621A46">
        <w:tc>
          <w:tcPr>
            <w:tcW w:w="188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82FAB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data</w:t>
            </w:r>
          </w:p>
        </w:tc>
        <w:tc>
          <w:tcPr>
            <w:tcW w:w="144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BDA189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17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8ED992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61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E19D15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value to which the specified attribute will be set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F803AAA" w14:textId="77777777" w:rsidR="00056E10" w:rsidRDefault="00056E10"/>
        </w:tc>
      </w:tr>
      <w:tr w:rsidR="00056E10" w14:paraId="0B6D2B7A" w14:textId="77777777" w:rsidTr="00621A46">
        <w:tc>
          <w:tcPr>
            <w:tcW w:w="1882" w:type="dxa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31584F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dataSize</w:t>
            </w:r>
            <w:proofErr w:type="spellEnd"/>
          </w:p>
        </w:tc>
        <w:tc>
          <w:tcPr>
            <w:tcW w:w="144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B9A187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17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1AA9F2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61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9A8349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Size in bytes of the attribute value used for verification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4F58E9E" w14:textId="77777777" w:rsidR="00056E10" w:rsidRDefault="00056E10"/>
        </w:tc>
      </w:tr>
    </w:tbl>
    <w:p w14:paraId="31D76CBB" w14:textId="4EEA0A7F" w:rsidR="0082644E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A84030">
        <w:fldChar w:fldCharType="begin"/>
      </w:r>
      <w:r w:rsidR="00A84030">
        <w:instrText xml:space="preserve"> HYPERLINK "https://docs.nvidia.com/cuda/cusparse/index.html" \l "cusparseStatus_t" </w:instrText>
      </w:r>
      <w:r w:rsidR="00A84030">
        <w:fldChar w:fldCharType="separate"/>
      </w:r>
      <w:r w:rsidR="0062730D">
        <w:rPr>
          <w:rStyle w:val="Hyperlink"/>
          <w:rFonts w:ascii="Lato" w:hAnsi="Lato"/>
          <w:color w:val="76B900"/>
        </w:rPr>
        <w:t>hipsparseLtStatus_t</w:t>
      </w:r>
      <w:proofErr w:type="spellEnd"/>
      <w:r w:rsidR="00A84030">
        <w:rPr>
          <w:rStyle w:val="Hyperlink"/>
          <w:rFonts w:ascii="Lato" w:hAnsi="Lato"/>
          <w:color w:val="76B900"/>
        </w:rPr>
        <w:fldChar w:fldCharType="end"/>
      </w:r>
      <w:r>
        <w:rPr>
          <w:rFonts w:ascii="Lato" w:hAnsi="Lato"/>
          <w:color w:val="404040"/>
        </w:rPr>
        <w:t> for the description of the return status.</w:t>
      </w:r>
    </w:p>
    <w:p w14:paraId="71C347EB" w14:textId="77777777" w:rsidR="006B3C29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1A13EB49">
          <v:rect id="_x0000_i1051" style="width:0;height:.75pt" o:hralign="center" o:bullet="t" o:hrstd="t" o:hr="t" fillcolor="#a0a0a0" stroked="f"/>
        </w:pict>
      </w:r>
    </w:p>
    <w:p w14:paraId="36DF01DE" w14:textId="6BAB08A4" w:rsidR="00056E10" w:rsidRDefault="00056E10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1B77689A" w14:textId="48B9A5CE" w:rsidR="006B3C29" w:rsidRDefault="006B3C29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151ABD62" w14:textId="794BA61D" w:rsidR="006B3C29" w:rsidRDefault="006B3C29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66308E9C" w14:textId="77777777" w:rsidR="006B3C29" w:rsidRDefault="006B3C29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24576636" w14:textId="584DB54B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lastRenderedPageBreak/>
        <w:t>hipsparseLtMatmulAlgGetAttribute</w:t>
      </w:r>
      <w:proofErr w:type="spellEnd"/>
    </w:p>
    <w:p w14:paraId="47F8E0CF" w14:textId="1C93B4AC" w:rsidR="00056E10" w:rsidRDefault="0062730D" w:rsidP="00056E10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19CBB4A7" w14:textId="77812DA5" w:rsidR="004F2A9A" w:rsidRPr="004F2A9A" w:rsidRDefault="004F2A9A" w:rsidP="004F2A9A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4F2A9A">
        <w:rPr>
          <w:rFonts w:ascii="Consolas" w:hAnsi="Consolas"/>
          <w:color w:val="404040"/>
          <w:sz w:val="18"/>
          <w:szCs w:val="18"/>
        </w:rPr>
        <w:t>hipsparseLtMatmulAlgGetAttribute</w:t>
      </w:r>
      <w:proofErr w:type="spellEnd"/>
      <w:r w:rsidRPr="004F2A9A">
        <w:rPr>
          <w:rFonts w:ascii="Consolas" w:hAnsi="Consolas"/>
          <w:color w:val="404040"/>
          <w:sz w:val="18"/>
          <w:szCs w:val="18"/>
        </w:rPr>
        <w:t>(</w:t>
      </w:r>
      <w:proofErr w:type="gramEnd"/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n"/>
        </w:rPr>
        <w:t xml:space="preserve"> </w:t>
      </w:r>
      <w:proofErr w:type="spellStart"/>
      <w:r w:rsidRPr="004F2A9A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4F2A9A">
        <w:rPr>
          <w:rFonts w:ascii="Consolas" w:hAnsi="Consolas"/>
          <w:color w:val="404040"/>
          <w:sz w:val="18"/>
          <w:szCs w:val="18"/>
        </w:rPr>
        <w:t>*             handle,</w:t>
      </w:r>
    </w:p>
    <w:p w14:paraId="36DE2D35" w14:textId="56366DB4" w:rsidR="004F2A9A" w:rsidRPr="004F2A9A" w:rsidRDefault="004F2A9A" w:rsidP="004F2A9A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4F2A9A">
        <w:rPr>
          <w:rFonts w:ascii="Consolas" w:hAnsi="Consolas"/>
          <w:color w:val="404040"/>
          <w:sz w:val="18"/>
          <w:szCs w:val="18"/>
        </w:rPr>
        <w:t xml:space="preserve">                                 </w:t>
      </w:r>
      <w:r w:rsidRPr="009077B6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n"/>
        </w:rPr>
        <w:t xml:space="preserve"> </w:t>
      </w:r>
      <w:proofErr w:type="spellStart"/>
      <w:r w:rsidRPr="004F2A9A">
        <w:rPr>
          <w:rFonts w:ascii="Consolas" w:hAnsi="Consolas"/>
          <w:color w:val="404040"/>
          <w:sz w:val="18"/>
          <w:szCs w:val="18"/>
        </w:rPr>
        <w:t>hipsparseLtMatmulAlgSelection_t</w:t>
      </w:r>
      <w:proofErr w:type="spellEnd"/>
      <w:r w:rsidRPr="004F2A9A">
        <w:rPr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4F2A9A">
        <w:rPr>
          <w:rFonts w:ascii="Consolas" w:hAnsi="Consolas"/>
          <w:color w:val="404040"/>
          <w:sz w:val="18"/>
          <w:szCs w:val="18"/>
        </w:rPr>
        <w:t>algSelection</w:t>
      </w:r>
      <w:proofErr w:type="spellEnd"/>
      <w:r w:rsidRPr="004F2A9A">
        <w:rPr>
          <w:rFonts w:ascii="Consolas" w:hAnsi="Consolas"/>
          <w:color w:val="404040"/>
          <w:sz w:val="18"/>
          <w:szCs w:val="18"/>
        </w:rPr>
        <w:t>,</w:t>
      </w:r>
    </w:p>
    <w:p w14:paraId="0479091F" w14:textId="77777777" w:rsidR="004F2A9A" w:rsidRPr="004F2A9A" w:rsidRDefault="004F2A9A" w:rsidP="004F2A9A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4F2A9A">
        <w:rPr>
          <w:rFonts w:ascii="Consolas" w:hAnsi="Consolas"/>
          <w:color w:val="404040"/>
          <w:sz w:val="18"/>
          <w:szCs w:val="18"/>
        </w:rPr>
        <w:t xml:space="preserve">                                 </w:t>
      </w:r>
      <w:proofErr w:type="spellStart"/>
      <w:r w:rsidRPr="004F2A9A">
        <w:rPr>
          <w:rFonts w:ascii="Consolas" w:hAnsi="Consolas"/>
          <w:color w:val="404040"/>
          <w:sz w:val="18"/>
          <w:szCs w:val="18"/>
        </w:rPr>
        <w:t>hipsparseLtMatmulAlgAttribute_t</w:t>
      </w:r>
      <w:proofErr w:type="spellEnd"/>
      <w:r w:rsidRPr="004F2A9A">
        <w:rPr>
          <w:rFonts w:ascii="Consolas" w:hAnsi="Consolas"/>
          <w:color w:val="404040"/>
          <w:sz w:val="18"/>
          <w:szCs w:val="18"/>
        </w:rPr>
        <w:t xml:space="preserve">        attribute,</w:t>
      </w:r>
    </w:p>
    <w:p w14:paraId="325FACF3" w14:textId="77777777" w:rsidR="004F2A9A" w:rsidRPr="004F2A9A" w:rsidRDefault="004F2A9A" w:rsidP="004F2A9A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4F2A9A">
        <w:rPr>
          <w:rFonts w:ascii="Consolas" w:hAnsi="Consolas"/>
          <w:color w:val="404040"/>
          <w:sz w:val="18"/>
          <w:szCs w:val="18"/>
        </w:rPr>
        <w:t xml:space="preserve">                                 void*                                  data,</w:t>
      </w:r>
    </w:p>
    <w:p w14:paraId="6986F0EA" w14:textId="1B7AB315" w:rsidR="004F2A9A" w:rsidRDefault="004F2A9A" w:rsidP="004F2A9A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4F2A9A">
        <w:rPr>
          <w:rFonts w:ascii="Consolas" w:hAnsi="Consolas"/>
          <w:color w:val="404040"/>
          <w:sz w:val="18"/>
          <w:szCs w:val="18"/>
        </w:rPr>
        <w:t xml:space="preserve">                                 </w:t>
      </w:r>
      <w:proofErr w:type="spellStart"/>
      <w:r w:rsidRPr="004F2A9A">
        <w:rPr>
          <w:rFonts w:ascii="Consolas" w:hAnsi="Consolas"/>
          <w:color w:val="404040"/>
          <w:sz w:val="18"/>
          <w:szCs w:val="18"/>
        </w:rPr>
        <w:t>size_t</w:t>
      </w:r>
      <w:proofErr w:type="spellEnd"/>
      <w:r w:rsidRPr="004F2A9A">
        <w:rPr>
          <w:rFonts w:ascii="Consolas" w:hAnsi="Consolas"/>
          <w:color w:val="404040"/>
          <w:sz w:val="18"/>
          <w:szCs w:val="18"/>
        </w:rPr>
        <w:t xml:space="preserve">                                 </w:t>
      </w:r>
      <w:proofErr w:type="spellStart"/>
      <w:r w:rsidRPr="004F2A9A">
        <w:rPr>
          <w:rFonts w:ascii="Consolas" w:hAnsi="Consolas"/>
          <w:color w:val="404040"/>
          <w:sz w:val="18"/>
          <w:szCs w:val="18"/>
        </w:rPr>
        <w:t>dataSize</w:t>
      </w:r>
      <w:proofErr w:type="spellEnd"/>
      <w:r w:rsidRPr="004F2A9A">
        <w:rPr>
          <w:rFonts w:ascii="Consolas" w:hAnsi="Consolas"/>
          <w:color w:val="404040"/>
          <w:sz w:val="18"/>
          <w:szCs w:val="18"/>
        </w:rPr>
        <w:t>)</w:t>
      </w:r>
    </w:p>
    <w:p w14:paraId="52550B7F" w14:textId="77777777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returns the value of the queried attribute belonging to algorithm selection descriptor.</w:t>
      </w:r>
    </w:p>
    <w:tbl>
      <w:tblPr>
        <w:tblW w:w="9352" w:type="dxa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"/>
        <w:gridCol w:w="1260"/>
        <w:gridCol w:w="1080"/>
        <w:gridCol w:w="2160"/>
        <w:gridCol w:w="3150"/>
      </w:tblGrid>
      <w:tr w:rsidR="00056E10" w14:paraId="27D43C75" w14:textId="77777777" w:rsidTr="00621A46">
        <w:trPr>
          <w:tblHeader/>
        </w:trPr>
        <w:tc>
          <w:tcPr>
            <w:tcW w:w="1702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3A6F775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126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77001B1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108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EFDDA5C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216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BAEED4F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315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D2F380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Possible Values</w:t>
            </w:r>
          </w:p>
        </w:tc>
      </w:tr>
      <w:tr w:rsidR="00056E10" w14:paraId="73CB50D1" w14:textId="77777777" w:rsidTr="00621A46">
        <w:tc>
          <w:tcPr>
            <w:tcW w:w="170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4202EDF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49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12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B2D6B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08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4E4CD3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1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8A114BD" w14:textId="1D8AE8A4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31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6A5701F" w14:textId="77777777" w:rsidR="00056E10" w:rsidRDefault="00056E10"/>
        </w:tc>
      </w:tr>
      <w:tr w:rsidR="00056E10" w14:paraId="1BEB874B" w14:textId="77777777" w:rsidTr="00621A46">
        <w:tc>
          <w:tcPr>
            <w:tcW w:w="170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9E84FEB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50" w:anchor="cusparseltmatmulalgselection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algSelection</w:t>
              </w:r>
              <w:proofErr w:type="spellEnd"/>
            </w:hyperlink>
          </w:p>
        </w:tc>
        <w:tc>
          <w:tcPr>
            <w:tcW w:w="12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04EDD1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08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C84725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1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023CCF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 selection descriptor</w:t>
            </w:r>
          </w:p>
        </w:tc>
        <w:tc>
          <w:tcPr>
            <w:tcW w:w="31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87B43FA" w14:textId="77777777" w:rsidR="00056E10" w:rsidRDefault="00056E10"/>
        </w:tc>
      </w:tr>
      <w:tr w:rsidR="00056E10" w14:paraId="71D87505" w14:textId="77777777" w:rsidTr="00621A46">
        <w:tc>
          <w:tcPr>
            <w:tcW w:w="170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5B207F0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51" w:anchor="cusparseltmatmulalgattribut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attribute</w:t>
              </w:r>
            </w:hyperlink>
          </w:p>
        </w:tc>
        <w:tc>
          <w:tcPr>
            <w:tcW w:w="12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9E744C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08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847324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1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E61BF4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attribute that will be retrieved by this function</w:t>
            </w:r>
          </w:p>
        </w:tc>
        <w:tc>
          <w:tcPr>
            <w:tcW w:w="31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F360E0" w14:textId="10A2D92E" w:rsidR="00056E10" w:rsidRDefault="001469E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HIPSPARSELT_MATMUL_ALG_CONFIG_ID</w:t>
            </w:r>
            <w:r w:rsidR="00447E3D">
              <w:rPr>
                <w:sz w:val="22"/>
                <w:szCs w:val="22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HIPSPARSELT_MATMUL_ALG_CONFIG_MAX_ID</w:t>
            </w:r>
            <w:r w:rsidR="00447E3D">
              <w:rPr>
                <w:sz w:val="22"/>
                <w:szCs w:val="22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HIPSPARSELT_MATMUL_SEARCH_ITERATIONS</w:t>
            </w:r>
          </w:p>
        </w:tc>
      </w:tr>
      <w:tr w:rsidR="00056E10" w14:paraId="04E40115" w14:textId="77777777" w:rsidTr="00621A46">
        <w:tc>
          <w:tcPr>
            <w:tcW w:w="170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80E469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data</w:t>
            </w:r>
          </w:p>
        </w:tc>
        <w:tc>
          <w:tcPr>
            <w:tcW w:w="12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B5E4F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08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B1EC69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216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6B5019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Memory address containing the attribute value retrieved by this function</w:t>
            </w:r>
          </w:p>
        </w:tc>
        <w:tc>
          <w:tcPr>
            <w:tcW w:w="31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90AF84B" w14:textId="77777777" w:rsidR="00056E10" w:rsidRDefault="00056E10"/>
        </w:tc>
      </w:tr>
      <w:tr w:rsidR="00056E10" w14:paraId="5706A28E" w14:textId="77777777" w:rsidTr="00621A46">
        <w:tc>
          <w:tcPr>
            <w:tcW w:w="1702" w:type="dxa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A0A401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dataSize</w:t>
            </w:r>
            <w:proofErr w:type="spellEnd"/>
          </w:p>
        </w:tc>
        <w:tc>
          <w:tcPr>
            <w:tcW w:w="126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648CA4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108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184FA8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16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58C0D1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Size in bytes of the attribute value used for verification</w:t>
            </w:r>
          </w:p>
        </w:tc>
        <w:tc>
          <w:tcPr>
            <w:tcW w:w="315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8DF3BD1" w14:textId="77777777" w:rsidR="00056E10" w:rsidRDefault="00056E10"/>
        </w:tc>
      </w:tr>
    </w:tbl>
    <w:p w14:paraId="3497156D" w14:textId="42C9DA99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A84030">
        <w:fldChar w:fldCharType="begin"/>
      </w:r>
      <w:r w:rsidR="00A84030">
        <w:instrText xml:space="preserve"> HYPERLINK "https://docs.nvidia.com/cuda/cusparse/index.html" \l "cusparseStatus_t" </w:instrText>
      </w:r>
      <w:r w:rsidR="00A84030">
        <w:fldChar w:fldCharType="separate"/>
      </w:r>
      <w:r w:rsidR="0062730D">
        <w:rPr>
          <w:rStyle w:val="Hyperlink"/>
          <w:rFonts w:ascii="Lato" w:hAnsi="Lato"/>
          <w:color w:val="76B900"/>
        </w:rPr>
        <w:t>hipsparseLtStatus_t</w:t>
      </w:r>
      <w:proofErr w:type="spellEnd"/>
      <w:r w:rsidR="00A84030">
        <w:rPr>
          <w:rStyle w:val="Hyperlink"/>
          <w:rFonts w:ascii="Lato" w:hAnsi="Lato"/>
          <w:color w:val="76B900"/>
        </w:rPr>
        <w:fldChar w:fldCharType="end"/>
      </w:r>
      <w:r>
        <w:rPr>
          <w:rFonts w:ascii="Lato" w:hAnsi="Lato"/>
          <w:color w:val="404040"/>
        </w:rPr>
        <w:t> for the description of the return status.</w:t>
      </w:r>
    </w:p>
    <w:p w14:paraId="231DC965" w14:textId="49E631E2" w:rsidR="00056E10" w:rsidRDefault="00A06F6A" w:rsidP="00056E10">
      <w:pPr>
        <w:spacing w:before="360" w:after="360"/>
        <w:rPr>
          <w:rFonts w:ascii="Times New Roman" w:hAnsi="Times New Roman"/>
        </w:rPr>
      </w:pPr>
      <w:r>
        <w:pict w14:anchorId="0936192D">
          <v:rect id="_x0000_i1052" style="width:0;height:.75pt" o:hralign="center" o:hrstd="t" o:hrnoshade="t" o:hr="t" fillcolor="#404040" stroked="f"/>
        </w:pict>
      </w:r>
    </w:p>
    <w:p w14:paraId="72435CFE" w14:textId="16234E87" w:rsidR="00EB08CA" w:rsidRDefault="00EB08CA" w:rsidP="00056E10">
      <w:pPr>
        <w:pStyle w:val="Heading2"/>
        <w:shd w:val="clear" w:color="auto" w:fill="FCFCFC"/>
        <w:spacing w:before="0" w:beforeAutospacing="0"/>
        <w:rPr>
          <w:rFonts w:ascii="Georgia" w:hAnsi="Georgia"/>
          <w:color w:val="404040"/>
        </w:rPr>
      </w:pPr>
    </w:p>
    <w:p w14:paraId="63885FB7" w14:textId="01CCE50C" w:rsidR="00EB08CA" w:rsidRDefault="00EB08CA" w:rsidP="00056E10">
      <w:pPr>
        <w:pStyle w:val="Heading2"/>
        <w:shd w:val="clear" w:color="auto" w:fill="FCFCFC"/>
        <w:spacing w:before="0" w:beforeAutospacing="0"/>
        <w:rPr>
          <w:rFonts w:ascii="Georgia" w:hAnsi="Georgia"/>
          <w:color w:val="404040"/>
        </w:rPr>
      </w:pPr>
    </w:p>
    <w:p w14:paraId="2C7BB09D" w14:textId="203333CE" w:rsidR="00EB08CA" w:rsidRDefault="00EB08CA" w:rsidP="00056E10">
      <w:pPr>
        <w:pStyle w:val="Heading2"/>
        <w:shd w:val="clear" w:color="auto" w:fill="FCFCFC"/>
        <w:spacing w:before="0" w:beforeAutospacing="0"/>
        <w:rPr>
          <w:rFonts w:ascii="Georgia" w:hAnsi="Georgia"/>
          <w:color w:val="404040"/>
        </w:rPr>
      </w:pPr>
    </w:p>
    <w:p w14:paraId="48C3F684" w14:textId="1D5361A7" w:rsidR="00056E10" w:rsidRDefault="00056E10" w:rsidP="00056E10">
      <w:pPr>
        <w:pStyle w:val="Heading2"/>
        <w:shd w:val="clear" w:color="auto" w:fill="FCFCFC"/>
        <w:spacing w:before="0" w:beforeAutospacing="0"/>
        <w:rPr>
          <w:rFonts w:ascii="Georgia" w:hAnsi="Georgia"/>
          <w:color w:val="404040"/>
        </w:rPr>
      </w:pPr>
      <w:proofErr w:type="spellStart"/>
      <w:r>
        <w:rPr>
          <w:rFonts w:ascii="Georgia" w:hAnsi="Georgia"/>
          <w:color w:val="404040"/>
        </w:rPr>
        <w:lastRenderedPageBreak/>
        <w:t>Matmul</w:t>
      </w:r>
      <w:proofErr w:type="spellEnd"/>
      <w:r>
        <w:rPr>
          <w:rFonts w:ascii="Georgia" w:hAnsi="Georgia"/>
          <w:color w:val="404040"/>
        </w:rPr>
        <w:t xml:space="preserve"> Functions</w:t>
      </w:r>
    </w:p>
    <w:p w14:paraId="20D50317" w14:textId="3FB114E2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hipsparseLtMatmulGetWorkspace</w:t>
      </w:r>
      <w:proofErr w:type="spellEnd"/>
    </w:p>
    <w:p w14:paraId="26E45ABB" w14:textId="36C6377E" w:rsidR="00056E10" w:rsidRDefault="0062730D" w:rsidP="00056E10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39650101" w14:textId="4AFAE156" w:rsidR="008E4DB1" w:rsidRPr="008E4DB1" w:rsidRDefault="008E4DB1" w:rsidP="008E4DB1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8E4DB1">
        <w:rPr>
          <w:rFonts w:ascii="Consolas" w:hAnsi="Consolas"/>
          <w:color w:val="404040"/>
          <w:sz w:val="18"/>
          <w:szCs w:val="18"/>
        </w:rPr>
        <w:t>hipsparseLtMatmulGetWorkspace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>(</w:t>
      </w:r>
      <w:proofErr w:type="gramEnd"/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8E4DB1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>*     handle,</w:t>
      </w:r>
    </w:p>
    <w:p w14:paraId="72E44CCA" w14:textId="60F8FC7B" w:rsidR="008E4DB1" w:rsidRPr="008E4DB1" w:rsidRDefault="008E4DB1" w:rsidP="008E4DB1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8E4DB1">
        <w:rPr>
          <w:rFonts w:ascii="Consolas" w:hAnsi="Consolas"/>
          <w:color w:val="404040"/>
          <w:sz w:val="18"/>
          <w:szCs w:val="18"/>
        </w:rPr>
        <w:t xml:space="preserve">                              </w:t>
      </w:r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="00A87F7C" w:rsidRPr="008E4DB1">
        <w:rPr>
          <w:rFonts w:ascii="Consolas" w:hAnsi="Consolas"/>
          <w:color w:val="404040"/>
          <w:sz w:val="18"/>
          <w:szCs w:val="18"/>
        </w:rPr>
        <w:t>hipsparseLtMatmulPlan</w:t>
      </w:r>
      <w:r w:rsidRPr="008E4DB1">
        <w:rPr>
          <w:rFonts w:ascii="Consolas" w:hAnsi="Consolas"/>
          <w:color w:val="404040"/>
          <w:sz w:val="18"/>
          <w:szCs w:val="18"/>
        </w:rPr>
        <w:t>_t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 xml:space="preserve">* </w:t>
      </w:r>
      <w:r w:rsidR="00A87F7C">
        <w:rPr>
          <w:rFonts w:ascii="Consolas" w:hAnsi="Consolas"/>
          <w:color w:val="404040"/>
          <w:sz w:val="18"/>
          <w:szCs w:val="18"/>
        </w:rPr>
        <w:t>plan</w:t>
      </w:r>
      <w:r w:rsidRPr="008E4DB1">
        <w:rPr>
          <w:rFonts w:ascii="Consolas" w:hAnsi="Consolas"/>
          <w:color w:val="404040"/>
          <w:sz w:val="18"/>
          <w:szCs w:val="18"/>
        </w:rPr>
        <w:t>,</w:t>
      </w:r>
    </w:p>
    <w:p w14:paraId="6D4BA59A" w14:textId="15A3743D" w:rsidR="008E4DB1" w:rsidRDefault="008E4DB1" w:rsidP="008E4DB1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8E4DB1">
        <w:rPr>
          <w:rFonts w:ascii="Consolas" w:hAnsi="Consolas"/>
          <w:color w:val="404040"/>
          <w:sz w:val="18"/>
          <w:szCs w:val="18"/>
        </w:rPr>
        <w:t xml:space="preserve">                              </w:t>
      </w:r>
      <w:proofErr w:type="spellStart"/>
      <w:r w:rsidRPr="008E4DB1">
        <w:rPr>
          <w:rFonts w:ascii="Consolas" w:hAnsi="Consolas"/>
          <w:color w:val="404040"/>
          <w:sz w:val="18"/>
          <w:szCs w:val="18"/>
        </w:rPr>
        <w:t>size_t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 xml:space="preserve">*                        </w:t>
      </w:r>
      <w:proofErr w:type="spellStart"/>
      <w:r w:rsidRPr="008E4DB1">
        <w:rPr>
          <w:rFonts w:ascii="Consolas" w:hAnsi="Consolas"/>
          <w:color w:val="404040"/>
          <w:sz w:val="18"/>
          <w:szCs w:val="18"/>
        </w:rPr>
        <w:t>workspaceSize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>)</w:t>
      </w:r>
    </w:p>
    <w:p w14:paraId="06F357D3" w14:textId="77777777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determines the required workspace size associated to the selected algorithm.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4"/>
        <w:gridCol w:w="1287"/>
        <w:gridCol w:w="1116"/>
        <w:gridCol w:w="2802"/>
      </w:tblGrid>
      <w:tr w:rsidR="00056E10" w14:paraId="3D293285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07CF9DE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58A86AD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E5D6A31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0BFE7B7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056E10" w14:paraId="091D6E51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083E664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52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F2A6E8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9DE458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F1DE66C" w14:textId="5BDCEB52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</w:tr>
      <w:tr w:rsidR="00056E10" w14:paraId="314E987E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91DCBED" w14:textId="602E1AA9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53" w:anchor="cusparseltmatmulalgselection-t" w:history="1">
              <w:r w:rsidR="00A87F7C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plan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252D4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84698A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5BA17B" w14:textId="615C929C" w:rsidR="00056E10" w:rsidRDefault="00A87F7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multiplication plan</w:t>
            </w:r>
          </w:p>
        </w:tc>
      </w:tr>
      <w:tr w:rsidR="00056E10" w14:paraId="2B58274A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F3CE51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workspaceSize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E2CF8C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E517D5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742DE5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Workspace size in bytes</w:t>
            </w:r>
          </w:p>
        </w:tc>
      </w:tr>
    </w:tbl>
    <w:p w14:paraId="6FE81580" w14:textId="519B93D5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358DC49D" w14:textId="77777777" w:rsidR="00056E10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7B709C06">
          <v:rect id="_x0000_i1053" style="width:0;height:.75pt" o:hralign="center" o:hrstd="t" o:hr="t" fillcolor="#a0a0a0" stroked="f"/>
        </w:pict>
      </w:r>
    </w:p>
    <w:p w14:paraId="1ABC9148" w14:textId="48ADCBA8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hipsparseLtMatmulPlanInit</w:t>
      </w:r>
      <w:proofErr w:type="spellEnd"/>
    </w:p>
    <w:p w14:paraId="4F1E2D41" w14:textId="3849BCC3" w:rsidR="00056E10" w:rsidRDefault="0062730D" w:rsidP="00056E10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5E27DDAA" w14:textId="504B2129" w:rsidR="008E4DB1" w:rsidRPr="008E4DB1" w:rsidRDefault="008E4DB1" w:rsidP="008E4DB1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8E4DB1">
        <w:rPr>
          <w:rFonts w:ascii="Consolas" w:hAnsi="Consolas"/>
          <w:color w:val="404040"/>
          <w:sz w:val="18"/>
          <w:szCs w:val="18"/>
        </w:rPr>
        <w:t>hipsparseLtMatmulPlanInit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>(</w:t>
      </w:r>
      <w:proofErr w:type="gramEnd"/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8E4DB1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>*             handle,</w:t>
      </w:r>
    </w:p>
    <w:p w14:paraId="3A6FB805" w14:textId="77777777" w:rsidR="008E4DB1" w:rsidRPr="008E4DB1" w:rsidRDefault="008E4DB1" w:rsidP="008E4DB1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8E4DB1">
        <w:rPr>
          <w:rFonts w:ascii="Consolas" w:hAnsi="Consolas"/>
          <w:color w:val="404040"/>
          <w:sz w:val="18"/>
          <w:szCs w:val="18"/>
        </w:rPr>
        <w:t xml:space="preserve">                          </w:t>
      </w:r>
      <w:proofErr w:type="spellStart"/>
      <w:r w:rsidRPr="008E4DB1">
        <w:rPr>
          <w:rFonts w:ascii="Consolas" w:hAnsi="Consolas"/>
          <w:color w:val="404040"/>
          <w:sz w:val="18"/>
          <w:szCs w:val="18"/>
        </w:rPr>
        <w:t>hipsparseLtMatmulPlan_t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>*               plan,</w:t>
      </w:r>
    </w:p>
    <w:p w14:paraId="6AF37BEB" w14:textId="6359B5C3" w:rsidR="008E4DB1" w:rsidRPr="008E4DB1" w:rsidRDefault="008E4DB1" w:rsidP="008E4DB1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8E4DB1">
        <w:rPr>
          <w:rFonts w:ascii="Consolas" w:hAnsi="Consolas"/>
          <w:color w:val="404040"/>
          <w:sz w:val="18"/>
          <w:szCs w:val="18"/>
        </w:rPr>
        <w:t xml:space="preserve">                          </w:t>
      </w:r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8E4DB1">
        <w:rPr>
          <w:rFonts w:ascii="Consolas" w:hAnsi="Consolas"/>
          <w:color w:val="404040"/>
          <w:sz w:val="18"/>
          <w:szCs w:val="18"/>
        </w:rPr>
        <w:t>hipsparseLtMatmulDescriptor_t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 xml:space="preserve">*   </w:t>
      </w:r>
      <w:proofErr w:type="spellStart"/>
      <w:r w:rsidRPr="008E4DB1">
        <w:rPr>
          <w:rFonts w:ascii="Consolas" w:hAnsi="Consolas"/>
          <w:color w:val="404040"/>
          <w:sz w:val="18"/>
          <w:szCs w:val="18"/>
        </w:rPr>
        <w:t>matmulDescr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>,</w:t>
      </w:r>
    </w:p>
    <w:p w14:paraId="19E5D9FD" w14:textId="00E0783B" w:rsidR="008E4DB1" w:rsidRPr="008E4DB1" w:rsidRDefault="008E4DB1" w:rsidP="008E4DB1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8E4DB1">
        <w:rPr>
          <w:rFonts w:ascii="Consolas" w:hAnsi="Consolas"/>
          <w:color w:val="404040"/>
          <w:sz w:val="18"/>
          <w:szCs w:val="18"/>
        </w:rPr>
        <w:t xml:space="preserve">                          </w:t>
      </w:r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8E4DB1">
        <w:rPr>
          <w:rFonts w:ascii="Consolas" w:hAnsi="Consolas"/>
          <w:color w:val="404040"/>
          <w:sz w:val="18"/>
          <w:szCs w:val="18"/>
        </w:rPr>
        <w:t>hipsparseLtMatmulAlgSelection_t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8E4DB1">
        <w:rPr>
          <w:rFonts w:ascii="Consolas" w:hAnsi="Consolas"/>
          <w:color w:val="404040"/>
          <w:sz w:val="18"/>
          <w:szCs w:val="18"/>
        </w:rPr>
        <w:t>algSelection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>,</w:t>
      </w:r>
    </w:p>
    <w:p w14:paraId="7FDB4F3D" w14:textId="21E87CE1" w:rsidR="008E4DB1" w:rsidRDefault="008E4DB1" w:rsidP="008E4DB1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8E4DB1">
        <w:rPr>
          <w:rFonts w:ascii="Consolas" w:hAnsi="Consolas"/>
          <w:color w:val="404040"/>
          <w:sz w:val="18"/>
          <w:szCs w:val="18"/>
        </w:rPr>
        <w:t xml:space="preserve">                          </w:t>
      </w:r>
      <w:proofErr w:type="spellStart"/>
      <w:r w:rsidRPr="008E4DB1">
        <w:rPr>
          <w:rFonts w:ascii="Consolas" w:hAnsi="Consolas"/>
          <w:color w:val="404040"/>
          <w:sz w:val="18"/>
          <w:szCs w:val="18"/>
        </w:rPr>
        <w:t>size_t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 xml:space="preserve">                                 </w:t>
      </w:r>
      <w:proofErr w:type="spellStart"/>
      <w:r w:rsidRPr="008E4DB1">
        <w:rPr>
          <w:rFonts w:ascii="Consolas" w:hAnsi="Consolas"/>
          <w:color w:val="404040"/>
          <w:sz w:val="18"/>
          <w:szCs w:val="18"/>
        </w:rPr>
        <w:t>workspaceSize</w:t>
      </w:r>
      <w:proofErr w:type="spellEnd"/>
      <w:r w:rsidRPr="008E4DB1">
        <w:rPr>
          <w:rFonts w:ascii="Consolas" w:hAnsi="Consolas"/>
          <w:color w:val="404040"/>
          <w:sz w:val="18"/>
          <w:szCs w:val="18"/>
        </w:rPr>
        <w:t>)</w:t>
      </w:r>
    </w:p>
    <w:p w14:paraId="45AF8AB5" w14:textId="175569AD" w:rsidR="00056E10" w:rsidRDefault="00056E10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4"/>
        <w:gridCol w:w="1287"/>
        <w:gridCol w:w="1116"/>
        <w:gridCol w:w="3303"/>
      </w:tblGrid>
      <w:tr w:rsidR="00056E10" w14:paraId="5AF62263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A691778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CB64F01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901AF4E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0AF2A4B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056E10" w14:paraId="24CDBBB2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F921113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54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1A5D46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1D3413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07A0990" w14:textId="3DF625F4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</w:tr>
      <w:tr w:rsidR="00056E10" w14:paraId="68673F71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A6621A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55" w:anchor="cusparseltmatmulplan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plan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10E290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748EA7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582A9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multiplication plan</w:t>
            </w:r>
          </w:p>
        </w:tc>
      </w:tr>
      <w:tr w:rsidR="00056E10" w14:paraId="6B156D88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BF9C8A9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56" w:anchor="cusparseltmatmul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matmulDescr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893E9D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D7EACE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FBC04E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multiplication descriptor</w:t>
            </w:r>
          </w:p>
        </w:tc>
      </w:tr>
      <w:tr w:rsidR="00056E10" w14:paraId="3A828135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17E33B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57" w:anchor="cusparseltmatmulalgselection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algSelection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F752CC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D434F5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A47AB4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 selection descriptor</w:t>
            </w:r>
          </w:p>
        </w:tc>
      </w:tr>
      <w:tr w:rsidR="00056E10" w14:paraId="0936474D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BA3B3D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workspaceSize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237BE1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F84308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D4773E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Workspace size in bytes</w:t>
            </w:r>
          </w:p>
        </w:tc>
      </w:tr>
    </w:tbl>
    <w:p w14:paraId="025A1B69" w14:textId="6D0D5CCD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55DA34BB" w14:textId="77777777" w:rsidR="00056E10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lastRenderedPageBreak/>
        <w:pict w14:anchorId="2A1E99BA">
          <v:rect id="_x0000_i1054" style="width:0;height:.75pt" o:hralign="center" o:hrstd="t" o:hr="t" fillcolor="#a0a0a0" stroked="f"/>
        </w:pict>
      </w:r>
    </w:p>
    <w:p w14:paraId="2F25BC82" w14:textId="457EE05E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hipsparseLtMatmulPlanDestroy</w:t>
      </w:r>
      <w:proofErr w:type="spellEnd"/>
    </w:p>
    <w:p w14:paraId="55BD9826" w14:textId="18010FC1" w:rsidR="00056E10" w:rsidRDefault="0062730D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6582CA3C" w14:textId="7AFED95A" w:rsidR="00056E10" w:rsidRDefault="00BD57DD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>
        <w:rPr>
          <w:rStyle w:val="n"/>
          <w:rFonts w:ascii="Consolas" w:hAnsi="Consolas"/>
          <w:color w:val="404040"/>
          <w:sz w:val="18"/>
          <w:szCs w:val="18"/>
        </w:rPr>
        <w:t>hipsparseLtMatmulPlanDestroy</w:t>
      </w:r>
      <w:proofErr w:type="spellEnd"/>
      <w:r w:rsidR="00056E10">
        <w:rPr>
          <w:rStyle w:val="p"/>
          <w:rFonts w:ascii="Consolas" w:hAnsi="Consolas"/>
          <w:color w:val="404040"/>
          <w:sz w:val="18"/>
          <w:szCs w:val="18"/>
        </w:rPr>
        <w:t>(</w:t>
      </w:r>
      <w:proofErr w:type="gramEnd"/>
      <w:r w:rsidR="00056E10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056E10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="00EB500F">
        <w:rPr>
          <w:rStyle w:val="n"/>
          <w:rFonts w:ascii="Consolas" w:hAnsi="Consolas"/>
          <w:color w:val="404040"/>
          <w:sz w:val="18"/>
          <w:szCs w:val="18"/>
        </w:rPr>
        <w:t>hipsparseLtMatmulPlan_t</w:t>
      </w:r>
      <w:proofErr w:type="spellEnd"/>
      <w:r w:rsidR="00EB08CA">
        <w:rPr>
          <w:rStyle w:val="n"/>
          <w:rFonts w:ascii="Consolas" w:hAnsi="Consolas"/>
          <w:color w:val="404040"/>
          <w:sz w:val="18"/>
          <w:szCs w:val="18"/>
        </w:rPr>
        <w:t>*</w:t>
      </w:r>
      <w:r w:rsidR="00056E10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="00056E10">
        <w:rPr>
          <w:rStyle w:val="n"/>
          <w:rFonts w:ascii="Consolas" w:hAnsi="Consolas"/>
          <w:color w:val="404040"/>
          <w:sz w:val="18"/>
          <w:szCs w:val="18"/>
        </w:rPr>
        <w:t>plan</w:t>
      </w:r>
      <w:r w:rsidR="00056E10">
        <w:rPr>
          <w:rStyle w:val="p"/>
          <w:rFonts w:ascii="Consolas" w:hAnsi="Consolas"/>
          <w:color w:val="404040"/>
          <w:sz w:val="18"/>
          <w:szCs w:val="18"/>
        </w:rPr>
        <w:t>)</w:t>
      </w:r>
    </w:p>
    <w:p w14:paraId="6595573B" w14:textId="77777777" w:rsidR="00056E10" w:rsidRDefault="00056E10" w:rsidP="00056E10">
      <w:pPr>
        <w:shd w:val="clear" w:color="auto" w:fill="FCFCFC"/>
        <w:spacing w:line="360" w:lineRule="atLeast"/>
        <w:rPr>
          <w:rFonts w:ascii="Lato" w:hAnsi="Lato"/>
          <w:color w:val="404040"/>
          <w:sz w:val="24"/>
          <w:szCs w:val="24"/>
        </w:rPr>
      </w:pPr>
      <w:r>
        <w:rPr>
          <w:rFonts w:ascii="Lato" w:hAnsi="Lato"/>
          <w:color w:val="404040"/>
        </w:rPr>
        <w:t>The function releases the resources used by an instance of the matrix multiplication plan. This function is the last call with a specific plan instance.</w:t>
      </w:r>
    </w:p>
    <w:p w14:paraId="2D4060CE" w14:textId="4B6B9A7A" w:rsidR="00056E10" w:rsidRDefault="00056E10" w:rsidP="00056E10">
      <w:pPr>
        <w:shd w:val="clear" w:color="auto" w:fill="FCFCFC"/>
        <w:spacing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 xml:space="preserve">Calling any </w:t>
      </w:r>
      <w:proofErr w:type="spellStart"/>
      <w:r w:rsidR="0062730D">
        <w:rPr>
          <w:rFonts w:ascii="Lato" w:hAnsi="Lato"/>
          <w:color w:val="404040"/>
        </w:rPr>
        <w:t>hipsparselt</w:t>
      </w:r>
      <w:proofErr w:type="spellEnd"/>
      <w:r>
        <w:rPr>
          <w:rFonts w:ascii="Lato" w:hAnsi="Lato"/>
          <w:color w:val="404040"/>
        </w:rPr>
        <w:t xml:space="preserve"> function which uses </w:t>
      </w:r>
      <w:r w:rsidR="00EB500F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hipsparseLtMatmulPlan_t</w:t>
      </w:r>
      <w:r>
        <w:rPr>
          <w:rFonts w:ascii="Lato" w:hAnsi="Lato"/>
          <w:color w:val="404040"/>
        </w:rPr>
        <w:t> after </w:t>
      </w:r>
      <w:proofErr w:type="gramStart"/>
      <w:r w:rsidR="00BD57DD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hipsparseLtMatmulPlanDestroy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(</w:t>
      </w:r>
      <w:proofErr w:type="gramEnd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)</w:t>
      </w:r>
      <w:r>
        <w:rPr>
          <w:rFonts w:ascii="Lato" w:hAnsi="Lato"/>
          <w:color w:val="404040"/>
        </w:rPr>
        <w:t> will return an error.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1287"/>
        <w:gridCol w:w="1116"/>
        <w:gridCol w:w="2802"/>
      </w:tblGrid>
      <w:tr w:rsidR="00056E10" w14:paraId="14ED962D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9CE87AB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33773E1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1654087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46940F3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056E10" w14:paraId="197B1D04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9A70566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58" w:anchor="cusparseltmatmulplan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plan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871E1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599C13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695BCD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multiplication plan</w:t>
            </w:r>
          </w:p>
        </w:tc>
      </w:tr>
    </w:tbl>
    <w:p w14:paraId="2314D4CF" w14:textId="77A76954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7134BF12" w14:textId="77777777" w:rsidR="00056E10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72FC3EAC">
          <v:rect id="_x0000_i1055" style="width:0;height:.75pt" o:hralign="center" o:hrstd="t" o:hr="t" fillcolor="#a0a0a0" stroked="f"/>
        </w:pict>
      </w:r>
    </w:p>
    <w:p w14:paraId="0F930662" w14:textId="725E82BF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</w:t>
      </w:r>
      <w:proofErr w:type="spellEnd"/>
    </w:p>
    <w:p w14:paraId="1668A65C" w14:textId="33B1AE24" w:rsidR="00056E10" w:rsidRDefault="0062730D" w:rsidP="00056E10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3CE62206" w14:textId="11B2EF0B" w:rsidR="000319C9" w:rsidRPr="000319C9" w:rsidRDefault="000319C9" w:rsidP="000319C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0319C9">
        <w:rPr>
          <w:rFonts w:ascii="Consolas" w:hAnsi="Consolas"/>
          <w:color w:val="404040"/>
          <w:sz w:val="18"/>
          <w:szCs w:val="18"/>
        </w:rPr>
        <w:t>hipsparseLtMatmul</w:t>
      </w:r>
      <w:proofErr w:type="spellEnd"/>
      <w:r w:rsidRPr="000319C9">
        <w:rPr>
          <w:rFonts w:ascii="Consolas" w:hAnsi="Consolas"/>
          <w:color w:val="404040"/>
          <w:sz w:val="18"/>
          <w:szCs w:val="18"/>
        </w:rPr>
        <w:t>(</w:t>
      </w:r>
      <w:proofErr w:type="gramEnd"/>
      <w:r w:rsidR="009378A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9378A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0319C9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0319C9">
        <w:rPr>
          <w:rFonts w:ascii="Consolas" w:hAnsi="Consolas"/>
          <w:color w:val="404040"/>
          <w:sz w:val="18"/>
          <w:szCs w:val="18"/>
        </w:rPr>
        <w:t>*     handle,</w:t>
      </w:r>
    </w:p>
    <w:p w14:paraId="63B42209" w14:textId="60036092" w:rsidR="000319C9" w:rsidRPr="000319C9" w:rsidRDefault="000319C9" w:rsidP="000319C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0319C9">
        <w:rPr>
          <w:rFonts w:ascii="Consolas" w:hAnsi="Consolas"/>
          <w:color w:val="404040"/>
          <w:sz w:val="18"/>
          <w:szCs w:val="18"/>
        </w:rPr>
        <w:t xml:space="preserve">                  </w:t>
      </w:r>
      <w:r w:rsidR="009378A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9378A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0319C9">
        <w:rPr>
          <w:rFonts w:ascii="Consolas" w:hAnsi="Consolas"/>
          <w:color w:val="404040"/>
          <w:sz w:val="18"/>
          <w:szCs w:val="18"/>
        </w:rPr>
        <w:t>hipsparseLtMatmulPlan_t</w:t>
      </w:r>
      <w:proofErr w:type="spellEnd"/>
      <w:r w:rsidRPr="000319C9">
        <w:rPr>
          <w:rFonts w:ascii="Consolas" w:hAnsi="Consolas"/>
          <w:color w:val="404040"/>
          <w:sz w:val="18"/>
          <w:szCs w:val="18"/>
        </w:rPr>
        <w:t>* plan,</w:t>
      </w:r>
    </w:p>
    <w:p w14:paraId="108A95A7" w14:textId="1F479767" w:rsidR="000319C9" w:rsidRPr="000319C9" w:rsidRDefault="000319C9" w:rsidP="000319C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0319C9">
        <w:rPr>
          <w:rFonts w:ascii="Consolas" w:hAnsi="Consolas"/>
          <w:color w:val="404040"/>
          <w:sz w:val="18"/>
          <w:szCs w:val="18"/>
        </w:rPr>
        <w:t xml:space="preserve">                  </w:t>
      </w:r>
      <w:r w:rsidR="009378A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9378A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0319C9">
        <w:rPr>
          <w:rFonts w:ascii="Consolas" w:hAnsi="Consolas"/>
          <w:color w:val="404040"/>
          <w:sz w:val="18"/>
          <w:szCs w:val="18"/>
        </w:rPr>
        <w:t>void*                    alpha,</w:t>
      </w:r>
    </w:p>
    <w:p w14:paraId="2F9BEE1A" w14:textId="37EFA027" w:rsidR="000319C9" w:rsidRPr="000319C9" w:rsidRDefault="000319C9" w:rsidP="000319C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0319C9">
        <w:rPr>
          <w:rFonts w:ascii="Consolas" w:hAnsi="Consolas"/>
          <w:color w:val="404040"/>
          <w:sz w:val="18"/>
          <w:szCs w:val="18"/>
        </w:rPr>
        <w:t xml:space="preserve">                  </w:t>
      </w:r>
      <w:r w:rsidR="009378A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9378A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0319C9">
        <w:rPr>
          <w:rFonts w:ascii="Consolas" w:hAnsi="Consolas"/>
          <w:color w:val="404040"/>
          <w:sz w:val="18"/>
          <w:szCs w:val="18"/>
        </w:rPr>
        <w:t xml:space="preserve">void*                    </w:t>
      </w:r>
      <w:proofErr w:type="spellStart"/>
      <w:r w:rsidRPr="000319C9">
        <w:rPr>
          <w:rFonts w:ascii="Consolas" w:hAnsi="Consolas"/>
          <w:color w:val="404040"/>
          <w:sz w:val="18"/>
          <w:szCs w:val="18"/>
        </w:rPr>
        <w:t>d_A</w:t>
      </w:r>
      <w:proofErr w:type="spellEnd"/>
      <w:r w:rsidRPr="000319C9">
        <w:rPr>
          <w:rFonts w:ascii="Consolas" w:hAnsi="Consolas"/>
          <w:color w:val="404040"/>
          <w:sz w:val="18"/>
          <w:szCs w:val="18"/>
        </w:rPr>
        <w:t>,</w:t>
      </w:r>
    </w:p>
    <w:p w14:paraId="0C0A2B66" w14:textId="69B0FD9B" w:rsidR="000319C9" w:rsidRPr="000319C9" w:rsidRDefault="000319C9" w:rsidP="000319C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0319C9">
        <w:rPr>
          <w:rFonts w:ascii="Consolas" w:hAnsi="Consolas"/>
          <w:color w:val="404040"/>
          <w:sz w:val="18"/>
          <w:szCs w:val="18"/>
        </w:rPr>
        <w:t xml:space="preserve">                  </w:t>
      </w:r>
      <w:r w:rsidR="009378A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9378A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0319C9">
        <w:rPr>
          <w:rFonts w:ascii="Consolas" w:hAnsi="Consolas"/>
          <w:color w:val="404040"/>
          <w:sz w:val="18"/>
          <w:szCs w:val="18"/>
        </w:rPr>
        <w:t xml:space="preserve">void*                    </w:t>
      </w:r>
      <w:proofErr w:type="spellStart"/>
      <w:r w:rsidRPr="000319C9">
        <w:rPr>
          <w:rFonts w:ascii="Consolas" w:hAnsi="Consolas"/>
          <w:color w:val="404040"/>
          <w:sz w:val="18"/>
          <w:szCs w:val="18"/>
        </w:rPr>
        <w:t>d_B</w:t>
      </w:r>
      <w:proofErr w:type="spellEnd"/>
      <w:r w:rsidRPr="000319C9">
        <w:rPr>
          <w:rFonts w:ascii="Consolas" w:hAnsi="Consolas"/>
          <w:color w:val="404040"/>
          <w:sz w:val="18"/>
          <w:szCs w:val="18"/>
        </w:rPr>
        <w:t>,</w:t>
      </w:r>
    </w:p>
    <w:p w14:paraId="7D2F9442" w14:textId="3F664421" w:rsidR="000319C9" w:rsidRPr="000319C9" w:rsidRDefault="000319C9" w:rsidP="000319C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0319C9">
        <w:rPr>
          <w:rFonts w:ascii="Consolas" w:hAnsi="Consolas"/>
          <w:color w:val="404040"/>
          <w:sz w:val="18"/>
          <w:szCs w:val="18"/>
        </w:rPr>
        <w:t xml:space="preserve">                  </w:t>
      </w:r>
      <w:r w:rsidR="009378A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9378A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0319C9">
        <w:rPr>
          <w:rFonts w:ascii="Consolas" w:hAnsi="Consolas"/>
          <w:color w:val="404040"/>
          <w:sz w:val="18"/>
          <w:szCs w:val="18"/>
        </w:rPr>
        <w:t>void*                    beta,</w:t>
      </w:r>
    </w:p>
    <w:p w14:paraId="2557AEA0" w14:textId="153C9C9C" w:rsidR="000319C9" w:rsidRPr="000319C9" w:rsidRDefault="000319C9" w:rsidP="000319C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0319C9">
        <w:rPr>
          <w:rFonts w:ascii="Consolas" w:hAnsi="Consolas"/>
          <w:color w:val="404040"/>
          <w:sz w:val="18"/>
          <w:szCs w:val="18"/>
        </w:rPr>
        <w:t xml:space="preserve">                  </w:t>
      </w:r>
      <w:r w:rsidR="009378A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9378A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0319C9">
        <w:rPr>
          <w:rFonts w:ascii="Consolas" w:hAnsi="Consolas"/>
          <w:color w:val="404040"/>
          <w:sz w:val="18"/>
          <w:szCs w:val="18"/>
        </w:rPr>
        <w:t xml:space="preserve">void*                    </w:t>
      </w:r>
      <w:proofErr w:type="spellStart"/>
      <w:r w:rsidRPr="000319C9">
        <w:rPr>
          <w:rFonts w:ascii="Consolas" w:hAnsi="Consolas"/>
          <w:color w:val="404040"/>
          <w:sz w:val="18"/>
          <w:szCs w:val="18"/>
        </w:rPr>
        <w:t>d_C</w:t>
      </w:r>
      <w:proofErr w:type="spellEnd"/>
      <w:r w:rsidRPr="000319C9">
        <w:rPr>
          <w:rFonts w:ascii="Consolas" w:hAnsi="Consolas"/>
          <w:color w:val="404040"/>
          <w:sz w:val="18"/>
          <w:szCs w:val="18"/>
        </w:rPr>
        <w:t>,</w:t>
      </w:r>
    </w:p>
    <w:p w14:paraId="2FD2F356" w14:textId="77777777" w:rsidR="000319C9" w:rsidRPr="000319C9" w:rsidRDefault="000319C9" w:rsidP="000319C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0319C9">
        <w:rPr>
          <w:rFonts w:ascii="Consolas" w:hAnsi="Consolas"/>
          <w:color w:val="404040"/>
          <w:sz w:val="18"/>
          <w:szCs w:val="18"/>
        </w:rPr>
        <w:t xml:space="preserve">                  void*                          </w:t>
      </w:r>
      <w:proofErr w:type="spellStart"/>
      <w:r w:rsidRPr="000319C9">
        <w:rPr>
          <w:rFonts w:ascii="Consolas" w:hAnsi="Consolas"/>
          <w:color w:val="404040"/>
          <w:sz w:val="18"/>
          <w:szCs w:val="18"/>
        </w:rPr>
        <w:t>d_D</w:t>
      </w:r>
      <w:proofErr w:type="spellEnd"/>
      <w:r w:rsidRPr="000319C9">
        <w:rPr>
          <w:rFonts w:ascii="Consolas" w:hAnsi="Consolas"/>
          <w:color w:val="404040"/>
          <w:sz w:val="18"/>
          <w:szCs w:val="18"/>
        </w:rPr>
        <w:t>,</w:t>
      </w:r>
    </w:p>
    <w:p w14:paraId="4ACE0175" w14:textId="77777777" w:rsidR="000319C9" w:rsidRPr="000319C9" w:rsidRDefault="000319C9" w:rsidP="000319C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0319C9">
        <w:rPr>
          <w:rFonts w:ascii="Consolas" w:hAnsi="Consolas"/>
          <w:color w:val="404040"/>
          <w:sz w:val="18"/>
          <w:szCs w:val="18"/>
        </w:rPr>
        <w:t xml:space="preserve">                  void*                          workspace,</w:t>
      </w:r>
    </w:p>
    <w:p w14:paraId="5C1ACFD3" w14:textId="77777777" w:rsidR="000319C9" w:rsidRPr="000319C9" w:rsidRDefault="000319C9" w:rsidP="000319C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0319C9">
        <w:rPr>
          <w:rFonts w:ascii="Consolas" w:hAnsi="Consolas"/>
          <w:color w:val="404040"/>
          <w:sz w:val="18"/>
          <w:szCs w:val="18"/>
        </w:rPr>
        <w:t xml:space="preserve">                  </w:t>
      </w:r>
      <w:proofErr w:type="spellStart"/>
      <w:r w:rsidRPr="000319C9">
        <w:rPr>
          <w:rFonts w:ascii="Consolas" w:hAnsi="Consolas"/>
          <w:color w:val="404040"/>
          <w:sz w:val="18"/>
          <w:szCs w:val="18"/>
        </w:rPr>
        <w:t>hipStream_t</w:t>
      </w:r>
      <w:proofErr w:type="spellEnd"/>
      <w:r w:rsidRPr="000319C9">
        <w:rPr>
          <w:rFonts w:ascii="Consolas" w:hAnsi="Consolas"/>
          <w:color w:val="404040"/>
          <w:sz w:val="18"/>
          <w:szCs w:val="18"/>
        </w:rPr>
        <w:t>*                   streams,</w:t>
      </w:r>
    </w:p>
    <w:p w14:paraId="42727BE3" w14:textId="0BA3C831" w:rsidR="000319C9" w:rsidRDefault="000319C9" w:rsidP="000319C9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0319C9">
        <w:rPr>
          <w:rFonts w:ascii="Consolas" w:hAnsi="Consolas"/>
          <w:color w:val="404040"/>
          <w:sz w:val="18"/>
          <w:szCs w:val="18"/>
        </w:rPr>
        <w:t xml:space="preserve">                  int32_t                        </w:t>
      </w:r>
      <w:proofErr w:type="spellStart"/>
      <w:r w:rsidRPr="000319C9">
        <w:rPr>
          <w:rFonts w:ascii="Consolas" w:hAnsi="Consolas"/>
          <w:color w:val="404040"/>
          <w:sz w:val="18"/>
          <w:szCs w:val="18"/>
        </w:rPr>
        <w:t>numStreams</w:t>
      </w:r>
      <w:proofErr w:type="spellEnd"/>
      <w:r w:rsidRPr="000319C9">
        <w:rPr>
          <w:rFonts w:ascii="Consolas" w:hAnsi="Consolas"/>
          <w:color w:val="404040"/>
          <w:sz w:val="18"/>
          <w:szCs w:val="18"/>
        </w:rPr>
        <w:t>)</w:t>
      </w:r>
    </w:p>
    <w:p w14:paraId="5AF88E04" w14:textId="08CE8971" w:rsidR="00056E10" w:rsidRDefault="00056E10" w:rsidP="0086169E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computes the matrix multiplication of matrices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A</w:t>
      </w:r>
      <w:r>
        <w:rPr>
          <w:rFonts w:ascii="Lato" w:hAnsi="Lato"/>
          <w:color w:val="404040"/>
        </w:rPr>
        <w:t> and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B</w:t>
      </w:r>
      <w:r>
        <w:rPr>
          <w:rFonts w:ascii="Lato" w:hAnsi="Lato"/>
          <w:color w:val="404040"/>
        </w:rPr>
        <w:t> to produce the output matrix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D</w:t>
      </w:r>
      <w:r>
        <w:rPr>
          <w:rFonts w:ascii="Lato" w:hAnsi="Lato"/>
          <w:color w:val="404040"/>
        </w:rPr>
        <w:t>, according to the following operation:</w:t>
      </w:r>
    </w:p>
    <w:p w14:paraId="2BB468CF" w14:textId="1F043EB4" w:rsidR="0086169E" w:rsidRDefault="0086169E" w:rsidP="001E7253">
      <w:pPr>
        <w:pStyle w:val="NormalWeb"/>
        <w:shd w:val="clear" w:color="auto" w:fill="FCFCFC"/>
        <w:spacing w:before="0" w:beforeAutospacing="0" w:after="360" w:afterAutospacing="0" w:line="360" w:lineRule="atLeast"/>
        <w:ind w:firstLine="72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 xml:space="preserve">D = </w:t>
      </w:r>
      <w:proofErr w:type="gramStart"/>
      <w:r>
        <w:rPr>
          <w:rFonts w:ascii="Lato" w:hAnsi="Lato"/>
          <w:color w:val="404040"/>
        </w:rPr>
        <w:t>Activation( α</w:t>
      </w:r>
      <w:proofErr w:type="gramEnd"/>
      <w:r>
        <w:rPr>
          <w:rFonts w:ascii="Lato" w:hAnsi="Lato"/>
          <w:color w:val="404040"/>
        </w:rPr>
        <w:t>op(A) * op(B) + βC + bias)</w:t>
      </w:r>
    </w:p>
    <w:p w14:paraId="0C6D1E5A" w14:textId="6CC2467F" w:rsidR="00056E10" w:rsidRDefault="00056E10" w:rsidP="00056E10">
      <w:pPr>
        <w:shd w:val="clear" w:color="auto" w:fill="FCFCFC"/>
        <w:spacing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where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A</w:t>
      </w:r>
      <w:r>
        <w:rPr>
          <w:rFonts w:ascii="Lato" w:hAnsi="Lato"/>
          <w:color w:val="404040"/>
        </w:rPr>
        <w:t>,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B</w:t>
      </w:r>
      <w:r>
        <w:rPr>
          <w:rFonts w:ascii="Lato" w:hAnsi="Lato"/>
          <w:color w:val="404040"/>
        </w:rPr>
        <w:t>, and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C</w:t>
      </w:r>
      <w:r>
        <w:rPr>
          <w:rFonts w:ascii="Lato" w:hAnsi="Lato"/>
          <w:color w:val="404040"/>
        </w:rPr>
        <w:t> are input matrices, and </w:t>
      </w:r>
      <w:r w:rsidR="001E7253">
        <w:rPr>
          <w:rFonts w:ascii="Lato" w:hAnsi="Lato"/>
          <w:color w:val="404040"/>
        </w:rPr>
        <w:t>α</w:t>
      </w:r>
      <w:r>
        <w:rPr>
          <w:rFonts w:ascii="Lato" w:hAnsi="Lato"/>
          <w:color w:val="404040"/>
        </w:rPr>
        <w:t> and </w:t>
      </w:r>
      <w:r w:rsidR="001E7253">
        <w:rPr>
          <w:rFonts w:ascii="Lato" w:hAnsi="Lato"/>
          <w:color w:val="404040"/>
        </w:rPr>
        <w:t>β</w:t>
      </w:r>
      <w:r>
        <w:rPr>
          <w:rFonts w:ascii="Lato" w:hAnsi="Lato"/>
          <w:color w:val="404040"/>
        </w:rPr>
        <w:t> are input scalars.</w:t>
      </w:r>
    </w:p>
    <w:p w14:paraId="51320F94" w14:textId="77777777" w:rsidR="00056E10" w:rsidRDefault="00056E10" w:rsidP="00056E10">
      <w:pPr>
        <w:shd w:val="clear" w:color="auto" w:fill="FCFCFC"/>
        <w:spacing w:line="360" w:lineRule="atLeast"/>
        <w:rPr>
          <w:rFonts w:ascii="Lato" w:hAnsi="Lato"/>
          <w:color w:val="404040"/>
        </w:rPr>
      </w:pPr>
      <w:r>
        <w:rPr>
          <w:rStyle w:val="Strong"/>
          <w:rFonts w:ascii="Lato" w:hAnsi="Lato"/>
          <w:color w:val="404040"/>
        </w:rPr>
        <w:t>Note</w:t>
      </w:r>
      <w:r>
        <w:rPr>
          <w:rFonts w:ascii="Lato" w:hAnsi="Lato"/>
          <w:color w:val="404040"/>
        </w:rPr>
        <w:t>: The function currently only supports the case where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D</w:t>
      </w:r>
      <w:r>
        <w:rPr>
          <w:rFonts w:ascii="Lato" w:hAnsi="Lato"/>
          <w:color w:val="404040"/>
        </w:rPr>
        <w:t> has the same shape of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C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1287"/>
        <w:gridCol w:w="1116"/>
        <w:gridCol w:w="4829"/>
      </w:tblGrid>
      <w:tr w:rsidR="00056E10" w14:paraId="2BC3CBF9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88C730A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F260B0C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182789E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5A1426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056E10" w14:paraId="59B38E57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174E4F4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59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C8021C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A9CD7E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E12FE54" w14:textId="23E9AB91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</w:tr>
      <w:tr w:rsidR="00056E10" w14:paraId="6A310B36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86897CA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60" w:anchor="cusparseltmatmulplan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plan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F9407B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CF8971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7C98CF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multiplication plan</w:t>
            </w:r>
          </w:p>
        </w:tc>
      </w:tr>
      <w:tr w:rsidR="00056E10" w14:paraId="27EAA1AA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87F4A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alpha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8C182E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2C8E3C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FD6A0FB" w14:textId="597D81E8" w:rsidR="00056E10" w:rsidRDefault="00AA363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α </w:t>
            </w:r>
            <w:r w:rsidR="00056E10">
              <w:rPr>
                <w:sz w:val="22"/>
                <w:szCs w:val="22"/>
              </w:rPr>
              <w:t>scalar used for multiplication (</w:t>
            </w:r>
            <w:r w:rsidR="00056E10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float</w:t>
            </w:r>
            <w:r w:rsidR="00056E10">
              <w:rPr>
                <w:sz w:val="22"/>
                <w:szCs w:val="22"/>
              </w:rPr>
              <w:t> data type)</w:t>
            </w:r>
          </w:p>
        </w:tc>
      </w:tr>
      <w:tr w:rsidR="00056E10" w14:paraId="5B85B450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F48C07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d_A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50D4B0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A055B9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A975ADD" w14:textId="6176511B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structured matrix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A</w:t>
            </w:r>
          </w:p>
        </w:tc>
      </w:tr>
      <w:tr w:rsidR="00056E10" w14:paraId="791D7FE7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3634DB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d_B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A9012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59D29C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9597D01" w14:textId="13125DF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dense matrix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</w:t>
            </w:r>
          </w:p>
        </w:tc>
      </w:tr>
      <w:tr w:rsidR="00056E10" w14:paraId="7C0E23A0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BC0BA8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beta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BC09F6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AF8AC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46BF120" w14:textId="1493E35B" w:rsidR="00056E10" w:rsidRDefault="00AA363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 </w:t>
            </w:r>
            <w:r w:rsidR="00056E10">
              <w:rPr>
                <w:sz w:val="22"/>
                <w:szCs w:val="22"/>
              </w:rPr>
              <w:t>scalar used for multiplication (</w:t>
            </w:r>
            <w:r w:rsidR="00056E10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float</w:t>
            </w:r>
            <w:r w:rsidR="00056E10">
              <w:rPr>
                <w:sz w:val="22"/>
                <w:szCs w:val="22"/>
              </w:rPr>
              <w:t> data type)</w:t>
            </w:r>
          </w:p>
        </w:tc>
      </w:tr>
      <w:tr w:rsidR="00056E10" w14:paraId="285A51C6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79AA8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d_C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78F20F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8F027C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32CFC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dense matrix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C</w:t>
            </w:r>
          </w:p>
        </w:tc>
      </w:tr>
      <w:tr w:rsidR="00056E10" w14:paraId="36B45E56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BFFE728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d_D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353B54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D5E7D8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D01520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dense matrix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</w:t>
            </w:r>
          </w:p>
        </w:tc>
      </w:tr>
      <w:tr w:rsidR="00056E10" w14:paraId="4B5F092E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093DEE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workspace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DA758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EDC2F7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1687A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workspace</w:t>
            </w:r>
          </w:p>
        </w:tc>
      </w:tr>
      <w:tr w:rsidR="00056E10" w14:paraId="6BBAF34E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EFF8B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streams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C243CA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37756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BA107F3" w14:textId="610996B9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Pointer to </w:t>
            </w:r>
            <w:r w:rsidR="00AA3633">
              <w:rPr>
                <w:sz w:val="22"/>
                <w:szCs w:val="22"/>
              </w:rPr>
              <w:t>HIP</w:t>
            </w:r>
            <w:r>
              <w:rPr>
                <w:sz w:val="22"/>
                <w:szCs w:val="22"/>
              </w:rPr>
              <w:t xml:space="preserve"> stream array for the computation</w:t>
            </w:r>
          </w:p>
        </w:tc>
      </w:tr>
      <w:tr w:rsidR="00056E10" w14:paraId="4590776C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E14E54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numStreams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2ABDA7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5E7BCD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44B995" w14:textId="292B60A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Number of </w:t>
            </w:r>
            <w:r w:rsidR="00AA3633">
              <w:rPr>
                <w:sz w:val="22"/>
                <w:szCs w:val="22"/>
              </w:rPr>
              <w:t>HIP</w:t>
            </w:r>
            <w:r>
              <w:rPr>
                <w:sz w:val="22"/>
                <w:szCs w:val="22"/>
              </w:rPr>
              <w:t xml:space="preserve"> streams in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streams</w:t>
            </w:r>
          </w:p>
        </w:tc>
      </w:tr>
    </w:tbl>
    <w:p w14:paraId="52425275" w14:textId="6C3B7172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Style w:val="Strong"/>
          <w:rFonts w:ascii="Lato" w:hAnsi="Lato"/>
          <w:color w:val="404040"/>
        </w:rPr>
      </w:pPr>
      <w:r>
        <w:rPr>
          <w:rStyle w:val="Strong"/>
          <w:rFonts w:ascii="Lato" w:hAnsi="Lato"/>
          <w:color w:val="404040"/>
        </w:rPr>
        <w:t>Data types Supported:</w:t>
      </w:r>
    </w:p>
    <w:p w14:paraId="15353C95" w14:textId="77777777" w:rsidR="000657C4" w:rsidRPr="003D0ADD" w:rsidRDefault="000657C4" w:rsidP="000657C4">
      <w:pPr>
        <w:pStyle w:val="NormalWeb"/>
        <w:numPr>
          <w:ilvl w:val="0"/>
          <w:numId w:val="2"/>
        </w:numPr>
        <w:shd w:val="clear" w:color="auto" w:fill="FCFCFC"/>
        <w:spacing w:before="0" w:beforeAutospacing="0" w:after="360" w:afterAutospacing="0" w:line="360" w:lineRule="atLeast"/>
        <w:rPr>
          <w:rFonts w:ascii="Lato" w:hAnsi="Lato"/>
          <w:b/>
          <w:bCs/>
          <w:color w:val="404040"/>
        </w:rPr>
      </w:pPr>
      <w:r w:rsidRPr="003D0ADD">
        <w:rPr>
          <w:rFonts w:ascii="Lato" w:hAnsi="Lato"/>
          <w:b/>
          <w:bCs/>
          <w:color w:val="404040"/>
        </w:rPr>
        <w:t>ROC Backend</w:t>
      </w:r>
      <w:r>
        <w:rPr>
          <w:rFonts w:ascii="Lato" w:hAnsi="Lato"/>
          <w:b/>
          <w:bCs/>
          <w:color w:val="404040"/>
        </w:rPr>
        <w:t>:</w:t>
      </w:r>
    </w:p>
    <w:tbl>
      <w:tblPr>
        <w:tblW w:w="0" w:type="auto"/>
        <w:tblInd w:w="1192" w:type="dxa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4"/>
        <w:gridCol w:w="2174"/>
        <w:gridCol w:w="2614"/>
      </w:tblGrid>
      <w:tr w:rsidR="000657C4" w14:paraId="7B454447" w14:textId="77777777" w:rsidTr="00104B75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661EAC2" w14:textId="77777777" w:rsidR="000657C4" w:rsidRDefault="000657C4" w:rsidP="00104B7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Input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577EB04" w14:textId="77777777" w:rsidR="000657C4" w:rsidRDefault="000657C4" w:rsidP="00104B7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Output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47FF0CA" w14:textId="77777777" w:rsidR="000657C4" w:rsidRDefault="000657C4" w:rsidP="00104B7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Compute</w:t>
            </w:r>
          </w:p>
        </w:tc>
      </w:tr>
      <w:tr w:rsidR="000657C4" w14:paraId="3AAF175C" w14:textId="77777777" w:rsidTr="00104B75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B596243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F1B7198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AE1921B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HIPSPARSELT_COMPUTE_32F</w:t>
            </w:r>
          </w:p>
        </w:tc>
      </w:tr>
      <w:tr w:rsidR="000657C4" w14:paraId="7F9BF0FD" w14:textId="77777777" w:rsidTr="00104B75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A200082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HIPSPARSELT_R_16BF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8C05E21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HIPSPARSELT_R_16BF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6E80F33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HIPSPARSELT_COMPUTE_32F</w:t>
            </w:r>
          </w:p>
        </w:tc>
      </w:tr>
      <w:tr w:rsidR="000657C4" w14:paraId="04A3637D" w14:textId="77777777" w:rsidTr="00104B75">
        <w:tc>
          <w:tcPr>
            <w:tcW w:w="0" w:type="auto"/>
            <w:tcBorders>
              <w:left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C791578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HIPSPARSELT_R_8I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C39644C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HIPSPARSELT_R_8I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0C9B14A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HIPSPARSELT_COMPUTE_32I</w:t>
            </w:r>
          </w:p>
        </w:tc>
      </w:tr>
      <w:tr w:rsidR="000657C4" w14:paraId="130373EA" w14:textId="77777777" w:rsidTr="00104B75">
        <w:tc>
          <w:tcPr>
            <w:tcW w:w="0" w:type="auto"/>
            <w:tcBorders>
              <w:left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B2C72C7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HIPSPARSELT_R_8F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3BF0E5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HIPSPARSELT_R_8F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D95484C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HIPSPARSELT_COMPUTE_32F</w:t>
            </w:r>
          </w:p>
        </w:tc>
      </w:tr>
      <w:tr w:rsidR="000657C4" w14:paraId="330DC4CD" w14:textId="77777777" w:rsidTr="00104B75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682857E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HIPSPARSELT_R_8BF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847F010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HIPSPARSELT_R_8BF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AD185FB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HIPSPARSELT_COMPUTE_32F</w:t>
            </w:r>
          </w:p>
        </w:tc>
      </w:tr>
    </w:tbl>
    <w:p w14:paraId="3243C56A" w14:textId="01D5E9AA" w:rsidR="000657C4" w:rsidRDefault="000657C4" w:rsidP="000657C4">
      <w:pPr>
        <w:pStyle w:val="NormalWeb"/>
        <w:shd w:val="clear" w:color="auto" w:fill="FCFCFC"/>
        <w:spacing w:before="0" w:beforeAutospacing="0" w:after="360" w:afterAutospacing="0" w:line="360" w:lineRule="atLeast"/>
        <w:ind w:left="1080"/>
        <w:rPr>
          <w:rFonts w:ascii="Lato" w:hAnsi="Lato"/>
          <w:b/>
          <w:bCs/>
          <w:color w:val="404040"/>
        </w:rPr>
      </w:pPr>
    </w:p>
    <w:p w14:paraId="0671C068" w14:textId="54EEF840" w:rsidR="000657C4" w:rsidRDefault="000657C4" w:rsidP="000657C4">
      <w:pPr>
        <w:pStyle w:val="NormalWeb"/>
        <w:shd w:val="clear" w:color="auto" w:fill="FCFCFC"/>
        <w:spacing w:before="0" w:beforeAutospacing="0" w:after="360" w:afterAutospacing="0" w:line="360" w:lineRule="atLeast"/>
        <w:ind w:left="1080"/>
        <w:rPr>
          <w:rFonts w:ascii="Lato" w:hAnsi="Lato"/>
          <w:b/>
          <w:bCs/>
          <w:color w:val="404040"/>
        </w:rPr>
      </w:pPr>
    </w:p>
    <w:p w14:paraId="6EB68EFF" w14:textId="77777777" w:rsidR="000657C4" w:rsidRDefault="000657C4" w:rsidP="000657C4">
      <w:pPr>
        <w:pStyle w:val="NormalWeb"/>
        <w:shd w:val="clear" w:color="auto" w:fill="FCFCFC"/>
        <w:spacing w:before="0" w:beforeAutospacing="0" w:after="360" w:afterAutospacing="0" w:line="360" w:lineRule="atLeast"/>
        <w:ind w:left="1080"/>
        <w:rPr>
          <w:rFonts w:ascii="Lato" w:hAnsi="Lato"/>
          <w:b/>
          <w:bCs/>
          <w:color w:val="404040"/>
        </w:rPr>
      </w:pPr>
    </w:p>
    <w:p w14:paraId="6CF93E49" w14:textId="77777777" w:rsidR="000657C4" w:rsidRPr="003D0ADD" w:rsidRDefault="000657C4" w:rsidP="000657C4">
      <w:pPr>
        <w:pStyle w:val="NormalWeb"/>
        <w:numPr>
          <w:ilvl w:val="0"/>
          <w:numId w:val="2"/>
        </w:numPr>
        <w:shd w:val="clear" w:color="auto" w:fill="FCFCFC"/>
        <w:spacing w:before="0" w:beforeAutospacing="0" w:after="360" w:afterAutospacing="0" w:line="360" w:lineRule="atLeast"/>
        <w:rPr>
          <w:rFonts w:ascii="Lato" w:hAnsi="Lato"/>
          <w:b/>
          <w:bCs/>
          <w:color w:val="404040"/>
        </w:rPr>
      </w:pPr>
      <w:r>
        <w:rPr>
          <w:rFonts w:ascii="Lato" w:hAnsi="Lato"/>
          <w:b/>
          <w:bCs/>
          <w:color w:val="404040"/>
        </w:rPr>
        <w:lastRenderedPageBreak/>
        <w:t>CUDA</w:t>
      </w:r>
      <w:r w:rsidRPr="003D0ADD">
        <w:rPr>
          <w:rFonts w:ascii="Lato" w:hAnsi="Lato"/>
          <w:b/>
          <w:bCs/>
          <w:color w:val="404040"/>
        </w:rPr>
        <w:t xml:space="preserve"> Backend</w:t>
      </w:r>
      <w:r>
        <w:rPr>
          <w:rFonts w:ascii="Lato" w:hAnsi="Lato"/>
          <w:b/>
          <w:bCs/>
          <w:color w:val="404040"/>
        </w:rPr>
        <w:t>:</w:t>
      </w:r>
    </w:p>
    <w:tbl>
      <w:tblPr>
        <w:tblW w:w="0" w:type="auto"/>
        <w:tblInd w:w="1192" w:type="dxa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4"/>
        <w:gridCol w:w="2174"/>
        <w:gridCol w:w="3142"/>
      </w:tblGrid>
      <w:tr w:rsidR="000657C4" w14:paraId="4F989414" w14:textId="77777777" w:rsidTr="00104B75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D75B00" w14:textId="77777777" w:rsidR="000657C4" w:rsidRDefault="000657C4" w:rsidP="00104B7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Input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0CAD8CE" w14:textId="77777777" w:rsidR="000657C4" w:rsidRDefault="000657C4" w:rsidP="00104B7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Output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EC2D75" w14:textId="77777777" w:rsidR="000657C4" w:rsidRDefault="000657C4" w:rsidP="00104B7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Compute</w:t>
            </w:r>
          </w:p>
        </w:tc>
      </w:tr>
      <w:tr w:rsidR="000657C4" w14:paraId="552CD430" w14:textId="77777777" w:rsidTr="00104B75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B75B469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D96DE42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FD97A11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HIPSPARSELT_COMPUTE_16F</w:t>
            </w:r>
          </w:p>
        </w:tc>
      </w:tr>
      <w:tr w:rsidR="000657C4" w14:paraId="49E8C8E9" w14:textId="77777777" w:rsidTr="00104B75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3D51293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HIPSPARSELT_R_16BF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3662C7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HIPSPARSELT_R_16BF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17829D0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HIPSPARSELT_COMPUTE_16F</w:t>
            </w:r>
          </w:p>
        </w:tc>
      </w:tr>
      <w:tr w:rsidR="000657C4" w14:paraId="435326DA" w14:textId="77777777" w:rsidTr="00104B75">
        <w:tc>
          <w:tcPr>
            <w:tcW w:w="0" w:type="auto"/>
            <w:tcBorders>
              <w:left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2705CE7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HIPSPARSELT_R_8I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BA8BD9F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HIPSPARSELT_R_8I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7F3CFB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HIPSPARSELT_COMPUTE_32I</w:t>
            </w:r>
          </w:p>
        </w:tc>
      </w:tr>
      <w:tr w:rsidR="000657C4" w14:paraId="4EC91DDA" w14:textId="77777777" w:rsidTr="00104B75">
        <w:tc>
          <w:tcPr>
            <w:tcW w:w="0" w:type="auto"/>
            <w:tcBorders>
              <w:left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063F7A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HIPSPARSELT_R_32F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2BE13B2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HIPSPARSELT_R_32F</w:t>
            </w:r>
          </w:p>
        </w:tc>
        <w:tc>
          <w:tcPr>
            <w:tcW w:w="0" w:type="auto"/>
            <w:tcBorders>
              <w:left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066E7A" w14:textId="77777777" w:rsidR="000657C4" w:rsidRPr="00751373" w:rsidRDefault="000657C4" w:rsidP="00104B75">
            <w:pPr>
              <w:pStyle w:val="NormalWeb"/>
              <w:spacing w:before="0" w:beforeAutospacing="0" w:after="0" w:afterAutospacing="0"/>
              <w:rPr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HIPSPARSELT_COMPUTE_TF32_FAST</w:t>
            </w:r>
          </w:p>
        </w:tc>
      </w:tr>
      <w:tr w:rsidR="000657C4" w14:paraId="44997737" w14:textId="77777777" w:rsidTr="00104B75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48B24BE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HIPSPARSELT_R_32F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90D39C2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HIPSPARSELT_R_32F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B6D8BD0" w14:textId="77777777" w:rsidR="000657C4" w:rsidRDefault="000657C4" w:rsidP="00104B7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HIPSPARSELT_COMPUTE_TF32</w:t>
            </w:r>
          </w:p>
        </w:tc>
      </w:tr>
    </w:tbl>
    <w:p w14:paraId="3B75F72F" w14:textId="77777777" w:rsidR="000657C4" w:rsidRDefault="000657C4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6986FD01" w14:textId="6C98C2CC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 </w:t>
      </w:r>
      <w:r>
        <w:rPr>
          <w:rStyle w:val="Emphasis"/>
          <w:rFonts w:ascii="Lato" w:hAnsi="Lato"/>
          <w:color w:val="404040"/>
        </w:rPr>
        <w:t>structured matrix</w:t>
      </w:r>
      <w:r>
        <w:rPr>
          <w:rFonts w:ascii="Lato" w:hAnsi="Lato"/>
          <w:color w:val="404040"/>
        </w:rPr>
        <w:t> </w:t>
      </w:r>
      <w:proofErr w:type="gramStart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A</w:t>
      </w:r>
      <w:r>
        <w:rPr>
          <w:rFonts w:ascii="Lato" w:hAnsi="Lato"/>
          <w:color w:val="404040"/>
        </w:rPr>
        <w:t>  (</w:t>
      </w:r>
      <w:proofErr w:type="gramEnd"/>
      <w:r>
        <w:rPr>
          <w:rFonts w:ascii="Lato" w:hAnsi="Lato"/>
          <w:color w:val="404040"/>
        </w:rPr>
        <w:t>before the compression) must respect the following constrains depending on the operation applied on it:</w:t>
      </w:r>
    </w:p>
    <w:p w14:paraId="7AA51149" w14:textId="301B226F" w:rsidR="00056E10" w:rsidRDefault="00056E10" w:rsidP="00056E10">
      <w:pPr>
        <w:pStyle w:val="NormalWeb"/>
        <w:numPr>
          <w:ilvl w:val="0"/>
          <w:numId w:val="13"/>
        </w:numPr>
        <w:shd w:val="clear" w:color="auto" w:fill="FCFCFC"/>
        <w:spacing w:before="0" w:beforeAutospacing="0" w:after="18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For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op</w:t>
      </w:r>
      <w:r>
        <w:rPr>
          <w:rStyle w:val="HTMLCode"/>
          <w:rFonts w:ascii="Consolas" w:hAnsi="Consolas"/>
          <w:color w:val="E74C3C"/>
          <w:sz w:val="18"/>
          <w:szCs w:val="18"/>
          <w:bdr w:val="single" w:sz="6" w:space="2" w:color="E1E4E5" w:frame="1"/>
          <w:shd w:val="clear" w:color="auto" w:fill="FFFFFF"/>
        </w:rPr>
        <w:t> </w:t>
      </w:r>
      <w:r w:rsidR="0086169E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 xml:space="preserve">= </w:t>
      </w:r>
      <w:r w:rsidR="003D0ADD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HIPSPARSELT_OPERATION_NON_TRANSPOSE</w:t>
      </w:r>
    </w:p>
    <w:p w14:paraId="29951C60" w14:textId="0DBA5D04" w:rsidR="00056E10" w:rsidRDefault="002A2007" w:rsidP="002A2007">
      <w:pPr>
        <w:pStyle w:val="NormalWeb"/>
        <w:numPr>
          <w:ilvl w:val="1"/>
          <w:numId w:val="14"/>
        </w:numPr>
        <w:shd w:val="clear" w:color="auto" w:fill="FCFCFC"/>
        <w:spacing w:before="0" w:beforeAutospacing="0" w:after="0" w:afterAutospacing="0" w:line="360" w:lineRule="atLeast"/>
        <w:ind w:left="2160"/>
        <w:rPr>
          <w:rFonts w:ascii="Lato" w:hAnsi="Lato"/>
          <w:color w:val="404040"/>
        </w:rPr>
      </w:pP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HIPSPARSELT_R_16F</w:t>
      </w:r>
      <w:r>
        <w:rPr>
          <w:rFonts w:ascii="Lato" w:hAnsi="Lato"/>
          <w:color w:val="404040"/>
          <w:shd w:val="clear" w:color="auto" w:fill="FCFCFC"/>
        </w:rPr>
        <w:t>,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HIPSPARSELT_R_16BF</w:t>
      </w:r>
      <w:r>
        <w:rPr>
          <w:rFonts w:ascii="Lato" w:hAnsi="Lato"/>
          <w:color w:val="404040"/>
          <w:shd w:val="clear" w:color="auto" w:fill="FCFCFC"/>
        </w:rPr>
        <w:t>,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HIPSPARSELT_R_8I</w:t>
      </w:r>
      <w:r>
        <w:rPr>
          <w:rFonts w:ascii="Lato" w:hAnsi="Lato"/>
          <w:color w:val="404040"/>
          <w:shd w:val="clear" w:color="auto" w:fill="FCFCFC"/>
        </w:rPr>
        <w:t>,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HIPSPARSELT_R_8F</w:t>
      </w:r>
      <w:r>
        <w:rPr>
          <w:rFonts w:ascii="Lato" w:hAnsi="Lato"/>
          <w:color w:val="404040"/>
          <w:shd w:val="clear" w:color="auto" w:fill="FCFCFC"/>
        </w:rPr>
        <w:t>,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HIPSPARSELT_R_8BF</w:t>
      </w:r>
      <w:r w:rsidRPr="002A2007">
        <w:rPr>
          <w:rFonts w:ascii="Lato" w:hAnsi="Lato"/>
          <w:color w:val="404040"/>
        </w:rPr>
        <w:t xml:space="preserve"> </w:t>
      </w:r>
      <w:r w:rsidR="00056E10" w:rsidRPr="002A2007">
        <w:rPr>
          <w:rFonts w:ascii="Lato" w:hAnsi="Lato"/>
          <w:color w:val="404040"/>
        </w:rPr>
        <w:t>each row must have at least two zero values every four elements</w:t>
      </w:r>
    </w:p>
    <w:p w14:paraId="12674025" w14:textId="17806C41" w:rsidR="002A2007" w:rsidRDefault="002A2007" w:rsidP="002A2007">
      <w:pPr>
        <w:pStyle w:val="NormalWeb"/>
        <w:numPr>
          <w:ilvl w:val="1"/>
          <w:numId w:val="14"/>
        </w:numPr>
        <w:shd w:val="clear" w:color="auto" w:fill="FCFCFC"/>
        <w:spacing w:before="0" w:beforeAutospacing="0" w:after="0" w:afterAutospacing="0" w:line="360" w:lineRule="atLeast"/>
        <w:ind w:left="2160"/>
        <w:rPr>
          <w:rFonts w:ascii="Lato" w:hAnsi="Lato"/>
          <w:color w:val="404040"/>
        </w:rPr>
      </w:pP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</w:t>
      </w:r>
      <w:r w:rsidR="00903ADE"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32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F</w:t>
      </w:r>
      <w:r w:rsidRPr="002A2007">
        <w:rPr>
          <w:rFonts w:ascii="Lato" w:hAnsi="Lato"/>
          <w:color w:val="404040"/>
        </w:rPr>
        <w:t xml:space="preserve"> each row must have at least </w:t>
      </w:r>
      <w:r w:rsidR="00903ADE">
        <w:rPr>
          <w:rFonts w:ascii="Lato" w:hAnsi="Lato"/>
          <w:color w:val="404040"/>
        </w:rPr>
        <w:t xml:space="preserve">one </w:t>
      </w:r>
      <w:r w:rsidRPr="002A2007">
        <w:rPr>
          <w:rFonts w:ascii="Lato" w:hAnsi="Lato"/>
          <w:color w:val="404040"/>
        </w:rPr>
        <w:t xml:space="preserve">zero values every </w:t>
      </w:r>
      <w:r w:rsidR="008D58FD">
        <w:rPr>
          <w:rFonts w:ascii="Lato" w:hAnsi="Lato"/>
          <w:color w:val="404040"/>
        </w:rPr>
        <w:t>two</w:t>
      </w:r>
      <w:r w:rsidRPr="002A2007">
        <w:rPr>
          <w:rFonts w:ascii="Lato" w:hAnsi="Lato"/>
          <w:color w:val="404040"/>
        </w:rPr>
        <w:t xml:space="preserve"> elements</w:t>
      </w:r>
    </w:p>
    <w:p w14:paraId="418F187A" w14:textId="77777777" w:rsidR="002A2007" w:rsidRPr="002A2007" w:rsidRDefault="002A2007" w:rsidP="002A2007">
      <w:pPr>
        <w:pStyle w:val="NormalWeb"/>
        <w:shd w:val="clear" w:color="auto" w:fill="FCFCFC"/>
        <w:spacing w:before="0" w:beforeAutospacing="0" w:after="0" w:afterAutospacing="0" w:line="360" w:lineRule="atLeast"/>
        <w:ind w:left="2160"/>
        <w:rPr>
          <w:rFonts w:ascii="Lato" w:hAnsi="Lato"/>
          <w:color w:val="404040"/>
        </w:rPr>
      </w:pPr>
    </w:p>
    <w:p w14:paraId="1BF0E5F8" w14:textId="2AD6BD6E" w:rsidR="00056E10" w:rsidRDefault="00056E10" w:rsidP="00056E10">
      <w:pPr>
        <w:pStyle w:val="NormalWeb"/>
        <w:numPr>
          <w:ilvl w:val="0"/>
          <w:numId w:val="14"/>
        </w:numPr>
        <w:shd w:val="clear" w:color="auto" w:fill="FCFCFC"/>
        <w:spacing w:before="0" w:beforeAutospacing="0" w:after="18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For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op</w:t>
      </w:r>
      <w:r>
        <w:rPr>
          <w:rStyle w:val="HTMLCode"/>
          <w:rFonts w:ascii="Consolas" w:hAnsi="Consolas"/>
          <w:color w:val="E74C3C"/>
          <w:sz w:val="18"/>
          <w:szCs w:val="18"/>
          <w:bdr w:val="single" w:sz="6" w:space="2" w:color="E1E4E5" w:frame="1"/>
          <w:shd w:val="clear" w:color="auto" w:fill="FFFFFF"/>
        </w:rPr>
        <w:t>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=</w:t>
      </w:r>
      <w:r>
        <w:rPr>
          <w:rStyle w:val="HTMLCode"/>
          <w:rFonts w:ascii="Consolas" w:hAnsi="Consolas"/>
          <w:color w:val="E74C3C"/>
          <w:sz w:val="18"/>
          <w:szCs w:val="18"/>
          <w:bdr w:val="single" w:sz="6" w:space="2" w:color="E1E4E5" w:frame="1"/>
          <w:shd w:val="clear" w:color="auto" w:fill="FFFFFF"/>
        </w:rPr>
        <w:t> </w:t>
      </w:r>
      <w:r w:rsidR="003D0ADD"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HIPSPARSELT_OPERATION_TRANSPOSE</w:t>
      </w:r>
    </w:p>
    <w:p w14:paraId="03B31E75" w14:textId="0B7EBC8E" w:rsidR="00056E10" w:rsidRDefault="00903ADE" w:rsidP="00056E10">
      <w:pPr>
        <w:pStyle w:val="NormalWeb"/>
        <w:numPr>
          <w:ilvl w:val="1"/>
          <w:numId w:val="16"/>
        </w:numPr>
        <w:shd w:val="clear" w:color="auto" w:fill="FCFCFC"/>
        <w:spacing w:before="0" w:beforeAutospacing="0" w:after="0" w:afterAutospacing="0" w:line="360" w:lineRule="atLeast"/>
        <w:ind w:left="2160"/>
        <w:rPr>
          <w:rFonts w:ascii="Lato" w:hAnsi="Lato"/>
          <w:color w:val="404040"/>
        </w:rPr>
      </w:pP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HIPSPARSELT_R_16F</w:t>
      </w:r>
      <w:r>
        <w:rPr>
          <w:rFonts w:ascii="Lato" w:hAnsi="Lato"/>
          <w:color w:val="404040"/>
          <w:shd w:val="clear" w:color="auto" w:fill="FCFCFC"/>
        </w:rPr>
        <w:t>,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HIPSPARSELT_R_16BF</w:t>
      </w:r>
      <w:r>
        <w:rPr>
          <w:rFonts w:ascii="Lato" w:hAnsi="Lato"/>
          <w:color w:val="404040"/>
          <w:shd w:val="clear" w:color="auto" w:fill="FCFCFC"/>
        </w:rPr>
        <w:t>,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HIPSPARSELT_R_8I</w:t>
      </w:r>
      <w:r>
        <w:rPr>
          <w:rFonts w:ascii="Lato" w:hAnsi="Lato"/>
          <w:color w:val="404040"/>
          <w:shd w:val="clear" w:color="auto" w:fill="FCFCFC"/>
        </w:rPr>
        <w:t>,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HIPSPARSELT_R_8F</w:t>
      </w:r>
      <w:r>
        <w:rPr>
          <w:rFonts w:ascii="Lato" w:hAnsi="Lato"/>
          <w:color w:val="404040"/>
          <w:shd w:val="clear" w:color="auto" w:fill="FCFCFC"/>
        </w:rPr>
        <w:t>, </w:t>
      </w: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HIPSPARSELT_R_8BF</w:t>
      </w:r>
      <w:r w:rsidRPr="002A2007">
        <w:rPr>
          <w:rFonts w:ascii="Lato" w:hAnsi="Lato"/>
          <w:color w:val="404040"/>
        </w:rPr>
        <w:t xml:space="preserve"> </w:t>
      </w:r>
      <w:r w:rsidR="00056E10">
        <w:rPr>
          <w:rFonts w:ascii="Lato" w:hAnsi="Lato"/>
          <w:color w:val="404040"/>
        </w:rPr>
        <w:t>each column must have at least two zero values every four elements</w:t>
      </w:r>
    </w:p>
    <w:p w14:paraId="5ED9ECC2" w14:textId="4A79F955" w:rsidR="008D58FD" w:rsidRDefault="008D58FD" w:rsidP="008D58FD">
      <w:pPr>
        <w:pStyle w:val="NormalWeb"/>
        <w:numPr>
          <w:ilvl w:val="2"/>
          <w:numId w:val="16"/>
        </w:numPr>
        <w:shd w:val="clear" w:color="auto" w:fill="FCFCFC"/>
        <w:spacing w:before="0" w:beforeAutospacing="0" w:after="0" w:afterAutospacing="0" w:line="360" w:lineRule="atLeast"/>
        <w:rPr>
          <w:rFonts w:ascii="Lato" w:hAnsi="Lato"/>
          <w:color w:val="404040"/>
        </w:rPr>
      </w:pPr>
      <w:r>
        <w:rPr>
          <w:rStyle w:val="pre"/>
          <w:rFonts w:ascii="Consolas" w:hAnsi="Consolas" w:cs="Courier New"/>
          <w:color w:val="E74C3C"/>
          <w:sz w:val="16"/>
          <w:szCs w:val="16"/>
          <w:bdr w:val="single" w:sz="6" w:space="2" w:color="E1E4E5" w:frame="1"/>
          <w:shd w:val="clear" w:color="auto" w:fill="FFFFFF"/>
        </w:rPr>
        <w:t>HIPSPARSELT_R_32F</w:t>
      </w:r>
      <w:r w:rsidRPr="002A2007">
        <w:rPr>
          <w:rFonts w:ascii="Lato" w:hAnsi="Lato"/>
          <w:color w:val="404040"/>
        </w:rPr>
        <w:t xml:space="preserve"> each </w:t>
      </w:r>
      <w:r>
        <w:rPr>
          <w:rFonts w:ascii="Lato" w:hAnsi="Lato"/>
          <w:color w:val="404040"/>
        </w:rPr>
        <w:t xml:space="preserve">column </w:t>
      </w:r>
      <w:r w:rsidRPr="002A2007">
        <w:rPr>
          <w:rFonts w:ascii="Lato" w:hAnsi="Lato"/>
          <w:color w:val="404040"/>
        </w:rPr>
        <w:t xml:space="preserve">must have at least </w:t>
      </w:r>
      <w:r>
        <w:rPr>
          <w:rFonts w:ascii="Lato" w:hAnsi="Lato"/>
          <w:color w:val="404040"/>
        </w:rPr>
        <w:t xml:space="preserve">one </w:t>
      </w:r>
      <w:r w:rsidRPr="002A2007">
        <w:rPr>
          <w:rFonts w:ascii="Lato" w:hAnsi="Lato"/>
          <w:color w:val="404040"/>
        </w:rPr>
        <w:t xml:space="preserve">zero values every </w:t>
      </w:r>
      <w:r>
        <w:rPr>
          <w:rFonts w:ascii="Lato" w:hAnsi="Lato"/>
          <w:color w:val="404040"/>
        </w:rPr>
        <w:t>two</w:t>
      </w:r>
      <w:r w:rsidRPr="002A2007">
        <w:rPr>
          <w:rFonts w:ascii="Lato" w:hAnsi="Lato"/>
          <w:color w:val="404040"/>
        </w:rPr>
        <w:t xml:space="preserve"> elements</w:t>
      </w:r>
    </w:p>
    <w:p w14:paraId="181453A7" w14:textId="77777777" w:rsidR="008D58FD" w:rsidRDefault="008D58FD" w:rsidP="008D58FD">
      <w:pPr>
        <w:pStyle w:val="NormalWeb"/>
        <w:shd w:val="clear" w:color="auto" w:fill="FCFCFC"/>
        <w:spacing w:before="0" w:beforeAutospacing="0" w:after="0" w:afterAutospacing="0" w:line="360" w:lineRule="atLeast"/>
        <w:ind w:left="2160"/>
        <w:rPr>
          <w:rFonts w:ascii="Lato" w:hAnsi="Lato"/>
          <w:color w:val="404040"/>
        </w:rPr>
      </w:pPr>
    </w:p>
    <w:p w14:paraId="6196FF70" w14:textId="2157A01C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correctness of the pruning result (matrix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A</w:t>
      </w:r>
      <w:r>
        <w:rPr>
          <w:rFonts w:ascii="Lato" w:hAnsi="Lato"/>
          <w:color w:val="404040"/>
        </w:rPr>
        <w:t>) can be check with the function </w:t>
      </w:r>
      <w:proofErr w:type="spellStart"/>
      <w:proofErr w:type="gramStart"/>
      <w:r w:rsidR="00BD57DD">
        <w:rPr>
          <w:rStyle w:val="std"/>
          <w:rFonts w:ascii="Lato" w:hAnsi="Lato"/>
          <w:color w:val="76B900"/>
        </w:rPr>
        <w:t>hipsparseLtSpMMAPruneCheck</w:t>
      </w:r>
      <w:proofErr w:type="spellEnd"/>
      <w:r>
        <w:rPr>
          <w:rStyle w:val="std"/>
          <w:rFonts w:ascii="Lato" w:hAnsi="Lato"/>
          <w:color w:val="76B900"/>
        </w:rPr>
        <w:t>(</w:t>
      </w:r>
      <w:proofErr w:type="gramEnd"/>
      <w:r>
        <w:rPr>
          <w:rStyle w:val="std"/>
          <w:rFonts w:ascii="Lato" w:hAnsi="Lato"/>
          <w:color w:val="76B900"/>
        </w:rPr>
        <w:t>)</w:t>
      </w:r>
      <w:r>
        <w:rPr>
          <w:rFonts w:ascii="Lato" w:hAnsi="Lato"/>
          <w:color w:val="404040"/>
        </w:rPr>
        <w:t>.</w:t>
      </w:r>
    </w:p>
    <w:p w14:paraId="5B2F3566" w14:textId="77777777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Style w:val="Strong"/>
          <w:rFonts w:ascii="Lato" w:hAnsi="Lato"/>
          <w:color w:val="404040"/>
        </w:rPr>
        <w:t>Properties</w:t>
      </w:r>
    </w:p>
    <w:p w14:paraId="3D2060D2" w14:textId="77777777" w:rsidR="00056E10" w:rsidRDefault="00056E10" w:rsidP="00056E10">
      <w:pPr>
        <w:pStyle w:val="NormalWeb"/>
        <w:numPr>
          <w:ilvl w:val="0"/>
          <w:numId w:val="18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lastRenderedPageBreak/>
        <w:t>The routine requires no extra storage</w:t>
      </w:r>
    </w:p>
    <w:p w14:paraId="1E2F3F2B" w14:textId="77777777" w:rsidR="00056E10" w:rsidRDefault="00056E10" w:rsidP="00056E10">
      <w:pPr>
        <w:pStyle w:val="NormalWeb"/>
        <w:numPr>
          <w:ilvl w:val="0"/>
          <w:numId w:val="18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routine supports asynchronous execution with respect to </w:t>
      </w:r>
      <w:proofErr w:type="gramStart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streams[</w:t>
      </w:r>
      <w:proofErr w:type="gramEnd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0]</w:t>
      </w:r>
    </w:p>
    <w:p w14:paraId="0192BFC8" w14:textId="77777777" w:rsidR="001B09E0" w:rsidRDefault="001B09E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20CD1347" w14:textId="550DC906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76695857" w14:textId="77777777" w:rsidR="00056E10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344033FF">
          <v:rect id="_x0000_i1056" style="width:0;height:.75pt" o:hralign="center" o:hrstd="t" o:hr="t" fillcolor="#a0a0a0" stroked="f"/>
        </w:pict>
      </w:r>
    </w:p>
    <w:p w14:paraId="426F01BC" w14:textId="60924DBF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hipsparseLtMatmulSearch</w:t>
      </w:r>
      <w:proofErr w:type="spellEnd"/>
    </w:p>
    <w:p w14:paraId="37A25427" w14:textId="174B48FC" w:rsidR="00056E10" w:rsidRDefault="0062730D" w:rsidP="00056E10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67DE2DCD" w14:textId="7D620D9E" w:rsidR="00123227" w:rsidRPr="00123227" w:rsidRDefault="00123227" w:rsidP="00123227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123227">
        <w:rPr>
          <w:rFonts w:ascii="Consolas" w:hAnsi="Consolas"/>
          <w:color w:val="404040"/>
          <w:sz w:val="18"/>
          <w:szCs w:val="18"/>
        </w:rPr>
        <w:t>hipsparseLtMatmulSearch</w:t>
      </w:r>
      <w:proofErr w:type="spellEnd"/>
      <w:r w:rsidRPr="00123227">
        <w:rPr>
          <w:rFonts w:ascii="Consolas" w:hAnsi="Consolas"/>
          <w:color w:val="404040"/>
          <w:sz w:val="18"/>
          <w:szCs w:val="18"/>
        </w:rPr>
        <w:t>(</w:t>
      </w:r>
      <w:proofErr w:type="gramEnd"/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123227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123227">
        <w:rPr>
          <w:rFonts w:ascii="Consolas" w:hAnsi="Consolas"/>
          <w:color w:val="404040"/>
          <w:sz w:val="18"/>
          <w:szCs w:val="18"/>
        </w:rPr>
        <w:t>* handle,</w:t>
      </w:r>
    </w:p>
    <w:p w14:paraId="51900516" w14:textId="77777777" w:rsidR="00123227" w:rsidRPr="00123227" w:rsidRDefault="00123227" w:rsidP="00123227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123227">
        <w:rPr>
          <w:rFonts w:ascii="Consolas" w:hAnsi="Consolas"/>
          <w:color w:val="404040"/>
          <w:sz w:val="18"/>
          <w:szCs w:val="18"/>
        </w:rPr>
        <w:t xml:space="preserve">                        </w:t>
      </w:r>
      <w:proofErr w:type="spellStart"/>
      <w:r w:rsidRPr="00123227">
        <w:rPr>
          <w:rFonts w:ascii="Consolas" w:hAnsi="Consolas"/>
          <w:color w:val="404040"/>
          <w:sz w:val="18"/>
          <w:szCs w:val="18"/>
        </w:rPr>
        <w:t>hipsparseLtMatmulPlan_t</w:t>
      </w:r>
      <w:proofErr w:type="spellEnd"/>
      <w:r w:rsidRPr="00123227">
        <w:rPr>
          <w:rFonts w:ascii="Consolas" w:hAnsi="Consolas"/>
          <w:color w:val="404040"/>
          <w:sz w:val="18"/>
          <w:szCs w:val="18"/>
        </w:rPr>
        <w:t>*   plan,</w:t>
      </w:r>
    </w:p>
    <w:p w14:paraId="1D200FA3" w14:textId="6E55E649" w:rsidR="00123227" w:rsidRPr="00123227" w:rsidRDefault="00123227" w:rsidP="00123227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123227">
        <w:rPr>
          <w:rFonts w:ascii="Consolas" w:hAnsi="Consolas"/>
          <w:color w:val="404040"/>
          <w:sz w:val="18"/>
          <w:szCs w:val="18"/>
        </w:rPr>
        <w:t xml:space="preserve">                        </w:t>
      </w:r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123227">
        <w:rPr>
          <w:rFonts w:ascii="Consolas" w:hAnsi="Consolas"/>
          <w:color w:val="404040"/>
          <w:sz w:val="18"/>
          <w:szCs w:val="18"/>
        </w:rPr>
        <w:t>void*                alpha,</w:t>
      </w:r>
    </w:p>
    <w:p w14:paraId="7204903E" w14:textId="24560C94" w:rsidR="00123227" w:rsidRPr="00123227" w:rsidRDefault="00123227" w:rsidP="00123227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123227">
        <w:rPr>
          <w:rFonts w:ascii="Consolas" w:hAnsi="Consolas"/>
          <w:color w:val="404040"/>
          <w:sz w:val="18"/>
          <w:szCs w:val="18"/>
        </w:rPr>
        <w:t xml:space="preserve">                        </w:t>
      </w:r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123227">
        <w:rPr>
          <w:rFonts w:ascii="Consolas" w:hAnsi="Consolas"/>
          <w:color w:val="404040"/>
          <w:sz w:val="18"/>
          <w:szCs w:val="18"/>
        </w:rPr>
        <w:t xml:space="preserve">void*                </w:t>
      </w:r>
      <w:proofErr w:type="spellStart"/>
      <w:r w:rsidRPr="00123227">
        <w:rPr>
          <w:rFonts w:ascii="Consolas" w:hAnsi="Consolas"/>
          <w:color w:val="404040"/>
          <w:sz w:val="18"/>
          <w:szCs w:val="18"/>
        </w:rPr>
        <w:t>d_A</w:t>
      </w:r>
      <w:proofErr w:type="spellEnd"/>
      <w:r w:rsidRPr="00123227">
        <w:rPr>
          <w:rFonts w:ascii="Consolas" w:hAnsi="Consolas"/>
          <w:color w:val="404040"/>
          <w:sz w:val="18"/>
          <w:szCs w:val="18"/>
        </w:rPr>
        <w:t>,</w:t>
      </w:r>
    </w:p>
    <w:p w14:paraId="341E84EC" w14:textId="27EC35AE" w:rsidR="00123227" w:rsidRPr="00123227" w:rsidRDefault="00123227" w:rsidP="00123227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123227">
        <w:rPr>
          <w:rFonts w:ascii="Consolas" w:hAnsi="Consolas"/>
          <w:color w:val="404040"/>
          <w:sz w:val="18"/>
          <w:szCs w:val="18"/>
        </w:rPr>
        <w:t xml:space="preserve">                        </w:t>
      </w:r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123227">
        <w:rPr>
          <w:rFonts w:ascii="Consolas" w:hAnsi="Consolas"/>
          <w:color w:val="404040"/>
          <w:sz w:val="18"/>
          <w:szCs w:val="18"/>
        </w:rPr>
        <w:t xml:space="preserve">void*                </w:t>
      </w:r>
      <w:proofErr w:type="spellStart"/>
      <w:r w:rsidRPr="00123227">
        <w:rPr>
          <w:rFonts w:ascii="Consolas" w:hAnsi="Consolas"/>
          <w:color w:val="404040"/>
          <w:sz w:val="18"/>
          <w:szCs w:val="18"/>
        </w:rPr>
        <w:t>d_B</w:t>
      </w:r>
      <w:proofErr w:type="spellEnd"/>
      <w:r w:rsidRPr="00123227">
        <w:rPr>
          <w:rFonts w:ascii="Consolas" w:hAnsi="Consolas"/>
          <w:color w:val="404040"/>
          <w:sz w:val="18"/>
          <w:szCs w:val="18"/>
        </w:rPr>
        <w:t>,</w:t>
      </w:r>
    </w:p>
    <w:p w14:paraId="11DE28E1" w14:textId="00C77626" w:rsidR="00123227" w:rsidRPr="00123227" w:rsidRDefault="00123227" w:rsidP="00123227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123227">
        <w:rPr>
          <w:rFonts w:ascii="Consolas" w:hAnsi="Consolas"/>
          <w:color w:val="404040"/>
          <w:sz w:val="18"/>
          <w:szCs w:val="18"/>
        </w:rPr>
        <w:t xml:space="preserve">                        </w:t>
      </w:r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123227">
        <w:rPr>
          <w:rFonts w:ascii="Consolas" w:hAnsi="Consolas"/>
          <w:color w:val="404040"/>
          <w:sz w:val="18"/>
          <w:szCs w:val="18"/>
        </w:rPr>
        <w:t>void*                beta,</w:t>
      </w:r>
    </w:p>
    <w:p w14:paraId="12D2FCBC" w14:textId="124A8C2E" w:rsidR="00123227" w:rsidRPr="00123227" w:rsidRDefault="00123227" w:rsidP="00123227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123227">
        <w:rPr>
          <w:rFonts w:ascii="Consolas" w:hAnsi="Consolas"/>
          <w:color w:val="404040"/>
          <w:sz w:val="18"/>
          <w:szCs w:val="18"/>
        </w:rPr>
        <w:t xml:space="preserve">                        </w:t>
      </w:r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123227">
        <w:rPr>
          <w:rFonts w:ascii="Consolas" w:hAnsi="Consolas"/>
          <w:color w:val="404040"/>
          <w:sz w:val="18"/>
          <w:szCs w:val="18"/>
        </w:rPr>
        <w:t xml:space="preserve">void*                </w:t>
      </w:r>
      <w:proofErr w:type="spellStart"/>
      <w:r w:rsidRPr="00123227">
        <w:rPr>
          <w:rFonts w:ascii="Consolas" w:hAnsi="Consolas"/>
          <w:color w:val="404040"/>
          <w:sz w:val="18"/>
          <w:szCs w:val="18"/>
        </w:rPr>
        <w:t>d_C</w:t>
      </w:r>
      <w:proofErr w:type="spellEnd"/>
      <w:r w:rsidRPr="00123227">
        <w:rPr>
          <w:rFonts w:ascii="Consolas" w:hAnsi="Consolas"/>
          <w:color w:val="404040"/>
          <w:sz w:val="18"/>
          <w:szCs w:val="18"/>
        </w:rPr>
        <w:t>,</w:t>
      </w:r>
    </w:p>
    <w:p w14:paraId="4336663A" w14:textId="77777777" w:rsidR="00123227" w:rsidRPr="00123227" w:rsidRDefault="00123227" w:rsidP="00123227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123227">
        <w:rPr>
          <w:rFonts w:ascii="Consolas" w:hAnsi="Consolas"/>
          <w:color w:val="404040"/>
          <w:sz w:val="18"/>
          <w:szCs w:val="18"/>
        </w:rPr>
        <w:t xml:space="preserve">                        void*                      </w:t>
      </w:r>
      <w:proofErr w:type="spellStart"/>
      <w:r w:rsidRPr="00123227">
        <w:rPr>
          <w:rFonts w:ascii="Consolas" w:hAnsi="Consolas"/>
          <w:color w:val="404040"/>
          <w:sz w:val="18"/>
          <w:szCs w:val="18"/>
        </w:rPr>
        <w:t>d_D</w:t>
      </w:r>
      <w:proofErr w:type="spellEnd"/>
      <w:r w:rsidRPr="00123227">
        <w:rPr>
          <w:rFonts w:ascii="Consolas" w:hAnsi="Consolas"/>
          <w:color w:val="404040"/>
          <w:sz w:val="18"/>
          <w:szCs w:val="18"/>
        </w:rPr>
        <w:t>,</w:t>
      </w:r>
    </w:p>
    <w:p w14:paraId="18FCA62D" w14:textId="77777777" w:rsidR="00123227" w:rsidRPr="00123227" w:rsidRDefault="00123227" w:rsidP="00123227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123227">
        <w:rPr>
          <w:rFonts w:ascii="Consolas" w:hAnsi="Consolas"/>
          <w:color w:val="404040"/>
          <w:sz w:val="18"/>
          <w:szCs w:val="18"/>
        </w:rPr>
        <w:t xml:space="preserve">                        void*                      workspace,</w:t>
      </w:r>
    </w:p>
    <w:p w14:paraId="2F7FBD6D" w14:textId="77777777" w:rsidR="00123227" w:rsidRPr="00123227" w:rsidRDefault="00123227" w:rsidP="00123227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123227">
        <w:rPr>
          <w:rFonts w:ascii="Consolas" w:hAnsi="Consolas"/>
          <w:color w:val="404040"/>
          <w:sz w:val="18"/>
          <w:szCs w:val="18"/>
        </w:rPr>
        <w:t xml:space="preserve">                        </w:t>
      </w:r>
      <w:proofErr w:type="spellStart"/>
      <w:r w:rsidRPr="00123227">
        <w:rPr>
          <w:rFonts w:ascii="Consolas" w:hAnsi="Consolas"/>
          <w:color w:val="404040"/>
          <w:sz w:val="18"/>
          <w:szCs w:val="18"/>
        </w:rPr>
        <w:t>hipStream_t</w:t>
      </w:r>
      <w:proofErr w:type="spellEnd"/>
      <w:r w:rsidRPr="00123227">
        <w:rPr>
          <w:rFonts w:ascii="Consolas" w:hAnsi="Consolas"/>
          <w:color w:val="404040"/>
          <w:sz w:val="18"/>
          <w:szCs w:val="18"/>
        </w:rPr>
        <w:t>*               streams,</w:t>
      </w:r>
    </w:p>
    <w:p w14:paraId="3E3BBC05" w14:textId="5292D776" w:rsidR="00123227" w:rsidRDefault="00123227" w:rsidP="00123227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123227">
        <w:rPr>
          <w:rFonts w:ascii="Consolas" w:hAnsi="Consolas"/>
          <w:color w:val="404040"/>
          <w:sz w:val="18"/>
          <w:szCs w:val="18"/>
        </w:rPr>
        <w:t xml:space="preserve">                        int32_t                    </w:t>
      </w:r>
      <w:proofErr w:type="spellStart"/>
      <w:r w:rsidRPr="00123227">
        <w:rPr>
          <w:rFonts w:ascii="Consolas" w:hAnsi="Consolas"/>
          <w:color w:val="404040"/>
          <w:sz w:val="18"/>
          <w:szCs w:val="18"/>
        </w:rPr>
        <w:t>numStreams</w:t>
      </w:r>
      <w:proofErr w:type="spellEnd"/>
      <w:r w:rsidRPr="00123227">
        <w:rPr>
          <w:rFonts w:ascii="Consolas" w:hAnsi="Consolas"/>
          <w:color w:val="404040"/>
          <w:sz w:val="18"/>
          <w:szCs w:val="18"/>
        </w:rPr>
        <w:t>)</w:t>
      </w:r>
    </w:p>
    <w:p w14:paraId="1CE2EB11" w14:textId="77777777" w:rsidR="00056E10" w:rsidRDefault="00056E10" w:rsidP="00056E10">
      <w:pPr>
        <w:shd w:val="clear" w:color="auto" w:fill="FCFCFC"/>
        <w:spacing w:line="360" w:lineRule="atLeast"/>
        <w:rPr>
          <w:rFonts w:ascii="Lato" w:hAnsi="Lato"/>
          <w:color w:val="404040"/>
          <w:sz w:val="24"/>
          <w:szCs w:val="24"/>
        </w:rPr>
      </w:pPr>
      <w:r>
        <w:rPr>
          <w:rFonts w:ascii="Lato" w:hAnsi="Lato"/>
          <w:color w:val="404040"/>
        </w:rPr>
        <w:t>The function evaluates all available algorithms for the matrix multiplication and automatically updates the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plan</w:t>
      </w:r>
      <w:r>
        <w:rPr>
          <w:rFonts w:ascii="Lato" w:hAnsi="Lato"/>
          <w:color w:val="404040"/>
        </w:rPr>
        <w:t> by selecting the fastest one. The functionality is intended to be used for auto-tuning purposes when the same operation is repeated multiple times over different inputs.</w:t>
      </w:r>
    </w:p>
    <w:p w14:paraId="4860BA4D" w14:textId="0811231C" w:rsidR="00056E10" w:rsidRDefault="00056E10" w:rsidP="00056E10">
      <w:pPr>
        <w:shd w:val="clear" w:color="auto" w:fill="FCFCFC"/>
        <w:spacing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behavior is the same of </w:t>
      </w:r>
      <w:proofErr w:type="spellStart"/>
      <w:proofErr w:type="gramStart"/>
      <w:r w:rsidR="00BD57DD">
        <w:rPr>
          <w:rStyle w:val="std"/>
          <w:rFonts w:ascii="Lato" w:hAnsi="Lato"/>
          <w:color w:val="76B900"/>
        </w:rPr>
        <w:t>hipsparseLtMatmul</w:t>
      </w:r>
      <w:r w:rsidR="00606F4D" w:rsidRPr="00606F4D">
        <w:rPr>
          <w:rStyle w:val="std"/>
          <w:rFonts w:ascii="Lato" w:hAnsi="Lato"/>
          <w:color w:val="76B900"/>
        </w:rPr>
        <w:t>l</w:t>
      </w:r>
      <w:proofErr w:type="spellEnd"/>
      <w:r>
        <w:rPr>
          <w:rStyle w:val="std"/>
          <w:rFonts w:ascii="Lato" w:hAnsi="Lato"/>
          <w:color w:val="76B900"/>
        </w:rPr>
        <w:t>(</w:t>
      </w:r>
      <w:proofErr w:type="gramEnd"/>
      <w:r>
        <w:rPr>
          <w:rStyle w:val="std"/>
          <w:rFonts w:ascii="Lato" w:hAnsi="Lato"/>
          <w:color w:val="76B900"/>
        </w:rPr>
        <w:t>)</w:t>
      </w:r>
      <w:r>
        <w:rPr>
          <w:rFonts w:ascii="Lato" w:hAnsi="Lato"/>
          <w:color w:val="404040"/>
        </w:rPr>
        <w:t>.</w:t>
      </w:r>
    </w:p>
    <w:p w14:paraId="41D7EE9E" w14:textId="77777777" w:rsidR="00056E10" w:rsidRDefault="00056E10" w:rsidP="00056E10">
      <w:pPr>
        <w:pStyle w:val="NormalWeb"/>
        <w:numPr>
          <w:ilvl w:val="0"/>
          <w:numId w:val="20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is </w:t>
      </w:r>
      <w:r>
        <w:rPr>
          <w:rStyle w:val="Emphasis"/>
          <w:rFonts w:ascii="Lato" w:hAnsi="Lato"/>
          <w:color w:val="404040"/>
        </w:rPr>
        <w:t>NOT</w:t>
      </w:r>
      <w:r>
        <w:rPr>
          <w:rFonts w:ascii="Lato" w:hAnsi="Lato"/>
          <w:color w:val="404040"/>
        </w:rPr>
        <w:t> asynchronous with respect to </w:t>
      </w:r>
      <w:proofErr w:type="gramStart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streams[</w:t>
      </w:r>
      <w:proofErr w:type="gramEnd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0]</w:t>
      </w:r>
      <w:r>
        <w:rPr>
          <w:rFonts w:ascii="Lato" w:hAnsi="Lato"/>
          <w:color w:val="404040"/>
        </w:rPr>
        <w:t> (</w:t>
      </w:r>
      <w:r>
        <w:rPr>
          <w:rStyle w:val="Emphasis"/>
          <w:rFonts w:ascii="Lato" w:hAnsi="Lato"/>
          <w:color w:val="404040"/>
        </w:rPr>
        <w:t>blocking call</w:t>
      </w:r>
      <w:r>
        <w:rPr>
          <w:rFonts w:ascii="Lato" w:hAnsi="Lato"/>
          <w:color w:val="404040"/>
        </w:rPr>
        <w:t>)</w:t>
      </w:r>
    </w:p>
    <w:p w14:paraId="13EA0AA7" w14:textId="3F9CA6DF" w:rsidR="00056E10" w:rsidRDefault="00056E10" w:rsidP="00056E10">
      <w:pPr>
        <w:pStyle w:val="NormalWeb"/>
        <w:numPr>
          <w:ilvl w:val="0"/>
          <w:numId w:val="20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number of iterations for the evaluation can be set by using </w:t>
      </w:r>
      <w:r w:rsidR="00BD57DD">
        <w:rPr>
          <w:rStyle w:val="std"/>
          <w:rFonts w:ascii="Lato" w:hAnsi="Lato"/>
          <w:color w:val="76B900"/>
        </w:rPr>
        <w:t>hipsparseLtMatmulAlgSetAttribute</w:t>
      </w:r>
      <w:r>
        <w:rPr>
          <w:rStyle w:val="std"/>
          <w:rFonts w:ascii="Lato" w:hAnsi="Lato"/>
          <w:color w:val="76B900"/>
        </w:rPr>
        <w:t>()</w:t>
      </w:r>
      <w:r>
        <w:rPr>
          <w:rFonts w:ascii="Lato" w:hAnsi="Lato"/>
          <w:color w:val="404040"/>
        </w:rPr>
        <w:t> with </w:t>
      </w:r>
      <w:hyperlink r:id="rId61" w:anchor="cusparseltmatmulalgattribute-t" w:history="1">
        <w:r w:rsidR="001469E1">
          <w:rPr>
            <w:rStyle w:val="pre"/>
            <w:rFonts w:ascii="Consolas" w:hAnsi="Consolas" w:cs="Courier New"/>
            <w:color w:val="E74C3C"/>
            <w:sz w:val="18"/>
            <w:szCs w:val="18"/>
            <w:bdr w:val="single" w:sz="6" w:space="2" w:color="E1E4E5" w:frame="1"/>
            <w:shd w:val="clear" w:color="auto" w:fill="FFFFFF"/>
          </w:rPr>
          <w:t>HIPSPARSELT_MATMUL_SEARCH_ITERATIONS</w:t>
        </w:r>
      </w:hyperlink>
      <w:r>
        <w:rPr>
          <w:rFonts w:ascii="Lato" w:hAnsi="Lato"/>
          <w:color w:val="404040"/>
        </w:rPr>
        <w:t>.</w:t>
      </w:r>
    </w:p>
    <w:p w14:paraId="14A767B0" w14:textId="24D862FB" w:rsidR="00056E10" w:rsidRDefault="00056E10" w:rsidP="00056E10">
      <w:pPr>
        <w:pStyle w:val="NormalWeb"/>
        <w:numPr>
          <w:ilvl w:val="0"/>
          <w:numId w:val="20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selected algorithm id can be retrieved by using </w:t>
      </w:r>
      <w:r w:rsidR="00BD57DD">
        <w:rPr>
          <w:rStyle w:val="std"/>
          <w:rFonts w:ascii="Lato" w:hAnsi="Lato"/>
          <w:color w:val="76B900"/>
        </w:rPr>
        <w:t>hipsparseLtMatmulAlgGetAttribute</w:t>
      </w:r>
      <w:r>
        <w:rPr>
          <w:rStyle w:val="std"/>
          <w:rFonts w:ascii="Lato" w:hAnsi="Lato"/>
          <w:color w:val="76B900"/>
        </w:rPr>
        <w:t>()</w:t>
      </w:r>
      <w:r>
        <w:rPr>
          <w:rFonts w:ascii="Lato" w:hAnsi="Lato"/>
          <w:color w:val="404040"/>
        </w:rPr>
        <w:t> with </w:t>
      </w:r>
      <w:hyperlink r:id="rId62" w:anchor="cusparseltmatmulalgattribute-t" w:history="1">
        <w:r w:rsidR="001469E1">
          <w:rPr>
            <w:rStyle w:val="pre"/>
            <w:rFonts w:ascii="Consolas" w:hAnsi="Consolas" w:cs="Courier New"/>
            <w:color w:val="E74C3C"/>
            <w:sz w:val="18"/>
            <w:szCs w:val="18"/>
            <w:bdr w:val="single" w:sz="6" w:space="2" w:color="E1E4E5" w:frame="1"/>
            <w:shd w:val="clear" w:color="auto" w:fill="FFFFFF"/>
          </w:rPr>
          <w:t>HIPSPARSELT_MATMUL_ALG_CONFIG_ID</w:t>
        </w:r>
      </w:hyperlink>
      <w:r>
        <w:rPr>
          <w:rFonts w:ascii="Lato" w:hAnsi="Lato"/>
          <w:color w:val="404040"/>
        </w:rPr>
        <w:t>.</w:t>
      </w:r>
    </w:p>
    <w:p w14:paraId="56B31C8B" w14:textId="305AF456" w:rsidR="00AB3645" w:rsidRDefault="00AB3645" w:rsidP="00AB3645">
      <w:pPr>
        <w:pStyle w:val="NormalWeb"/>
        <w:shd w:val="clear" w:color="auto" w:fill="FCFCFC"/>
        <w:spacing w:before="0" w:beforeAutospacing="0" w:after="0" w:afterAutospacing="0" w:line="360" w:lineRule="atLeast"/>
        <w:rPr>
          <w:rFonts w:ascii="Lato" w:hAnsi="Lato"/>
          <w:color w:val="404040"/>
        </w:rPr>
      </w:pPr>
    </w:p>
    <w:p w14:paraId="2C5C5A0A" w14:textId="36B66990" w:rsidR="00AB3645" w:rsidRDefault="00AB3645" w:rsidP="00AB3645">
      <w:pPr>
        <w:pStyle w:val="NormalWeb"/>
        <w:shd w:val="clear" w:color="auto" w:fill="FCFCFC"/>
        <w:spacing w:before="0" w:beforeAutospacing="0" w:after="0" w:afterAutospacing="0" w:line="360" w:lineRule="atLeast"/>
        <w:rPr>
          <w:rFonts w:ascii="Lato" w:hAnsi="Lato"/>
          <w:color w:val="404040"/>
        </w:rPr>
      </w:pPr>
    </w:p>
    <w:p w14:paraId="0EFC8E49" w14:textId="09EB3940" w:rsidR="00123227" w:rsidRDefault="00123227" w:rsidP="00AB3645">
      <w:pPr>
        <w:pStyle w:val="NormalWeb"/>
        <w:shd w:val="clear" w:color="auto" w:fill="FCFCFC"/>
        <w:spacing w:before="0" w:beforeAutospacing="0" w:after="0" w:afterAutospacing="0" w:line="360" w:lineRule="atLeast"/>
        <w:rPr>
          <w:rFonts w:ascii="Lato" w:hAnsi="Lato"/>
          <w:color w:val="404040"/>
        </w:rPr>
      </w:pPr>
    </w:p>
    <w:p w14:paraId="6D46738D" w14:textId="77777777" w:rsidR="00123227" w:rsidRDefault="00123227" w:rsidP="00AB3645">
      <w:pPr>
        <w:pStyle w:val="NormalWeb"/>
        <w:shd w:val="clear" w:color="auto" w:fill="FCFCFC"/>
        <w:spacing w:before="0" w:beforeAutospacing="0" w:after="0" w:afterAutospacing="0" w:line="360" w:lineRule="atLeast"/>
        <w:rPr>
          <w:rFonts w:ascii="Lato" w:hAnsi="Lato"/>
          <w:color w:val="404040"/>
        </w:rPr>
      </w:pPr>
    </w:p>
    <w:p w14:paraId="75417532" w14:textId="77777777" w:rsidR="00056E10" w:rsidRDefault="00A06F6A" w:rsidP="00056E10">
      <w:pPr>
        <w:spacing w:before="360" w:after="360"/>
        <w:rPr>
          <w:rFonts w:ascii="Times New Roman" w:hAnsi="Times New Roman"/>
        </w:rPr>
      </w:pPr>
      <w:r>
        <w:pict w14:anchorId="1E178951">
          <v:rect id="_x0000_i1057" style="width:0;height:.75pt" o:hralign="center" o:hrstd="t" o:hrnoshade="t" o:hr="t" fillcolor="#404040" stroked="f"/>
        </w:pict>
      </w:r>
    </w:p>
    <w:p w14:paraId="6B39EA16" w14:textId="77777777" w:rsidR="00056E10" w:rsidRDefault="00056E10" w:rsidP="00056E10">
      <w:pPr>
        <w:pStyle w:val="Heading2"/>
        <w:shd w:val="clear" w:color="auto" w:fill="FCFCFC"/>
        <w:spacing w:before="0" w:beforeAutospacing="0"/>
        <w:rPr>
          <w:rFonts w:ascii="Georgia" w:hAnsi="Georgia"/>
          <w:color w:val="404040"/>
        </w:rPr>
      </w:pPr>
      <w:r>
        <w:rPr>
          <w:rFonts w:ascii="Georgia" w:hAnsi="Georgia"/>
          <w:color w:val="404040"/>
        </w:rPr>
        <w:lastRenderedPageBreak/>
        <w:t>Helper Functions</w:t>
      </w:r>
    </w:p>
    <w:p w14:paraId="27D62FA0" w14:textId="3645E420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hipsparseLtSpMMAPrune</w:t>
      </w:r>
      <w:proofErr w:type="spellEnd"/>
    </w:p>
    <w:p w14:paraId="5EEDDAAD" w14:textId="7FD39EEC" w:rsidR="00056E10" w:rsidRDefault="0062730D" w:rsidP="00056E10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7282503B" w14:textId="46821CC2" w:rsidR="0059454B" w:rsidRPr="0059454B" w:rsidRDefault="0059454B" w:rsidP="0059454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59454B">
        <w:rPr>
          <w:rFonts w:ascii="Consolas" w:hAnsi="Consolas"/>
          <w:color w:val="404040"/>
          <w:sz w:val="18"/>
          <w:szCs w:val="18"/>
        </w:rPr>
        <w:t>hipsparseLtSpMMAPrune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>(</w:t>
      </w:r>
      <w:proofErr w:type="gramEnd"/>
      <w:r w:rsidR="002804D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2804D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>*           handle,</w:t>
      </w:r>
    </w:p>
    <w:p w14:paraId="0C4CD4E8" w14:textId="010A65C9" w:rsidR="0059454B" w:rsidRPr="0059454B" w:rsidRDefault="0059454B" w:rsidP="0059454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59454B">
        <w:rPr>
          <w:rFonts w:ascii="Consolas" w:hAnsi="Consolas"/>
          <w:color w:val="404040"/>
          <w:sz w:val="18"/>
          <w:szCs w:val="18"/>
        </w:rPr>
        <w:t xml:space="preserve">                      </w:t>
      </w:r>
      <w:r w:rsidR="002804D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2804D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hipsparseLtMatmulDescriptor_t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matmulDe</w:t>
      </w:r>
      <w:proofErr w:type="spellEnd"/>
    </w:p>
    <w:p w14:paraId="7A908A4A" w14:textId="2E6EE6FB" w:rsidR="0059454B" w:rsidRPr="0059454B" w:rsidRDefault="0059454B" w:rsidP="0059454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59454B">
        <w:rPr>
          <w:rFonts w:ascii="Consolas" w:hAnsi="Consolas"/>
          <w:color w:val="404040"/>
          <w:sz w:val="18"/>
          <w:szCs w:val="18"/>
        </w:rPr>
        <w:t xml:space="preserve">                      </w:t>
      </w:r>
      <w:r w:rsidR="002804D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2804D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59454B">
        <w:rPr>
          <w:rFonts w:ascii="Consolas" w:hAnsi="Consolas"/>
          <w:color w:val="404040"/>
          <w:sz w:val="18"/>
          <w:szCs w:val="18"/>
        </w:rPr>
        <w:t xml:space="preserve">void*                         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d_in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>,</w:t>
      </w:r>
    </w:p>
    <w:p w14:paraId="16163A10" w14:textId="77777777" w:rsidR="0059454B" w:rsidRPr="0059454B" w:rsidRDefault="0059454B" w:rsidP="0059454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59454B">
        <w:rPr>
          <w:rFonts w:ascii="Consolas" w:hAnsi="Consolas"/>
          <w:color w:val="404040"/>
          <w:sz w:val="18"/>
          <w:szCs w:val="18"/>
        </w:rPr>
        <w:t xml:space="preserve">                      void*                               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d_out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>,</w:t>
      </w:r>
    </w:p>
    <w:p w14:paraId="6DBE30FB" w14:textId="77777777" w:rsidR="0059454B" w:rsidRPr="0059454B" w:rsidRDefault="0059454B" w:rsidP="0059454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59454B">
        <w:rPr>
          <w:rFonts w:ascii="Consolas" w:hAnsi="Consolas"/>
          <w:color w:val="404040"/>
          <w:sz w:val="18"/>
          <w:szCs w:val="18"/>
        </w:rPr>
        <w:t xml:space="preserve">                     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hipsparseLtPruneAlg_t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 xml:space="preserve">               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pruneAlg</w:t>
      </w:r>
      <w:proofErr w:type="spellEnd"/>
    </w:p>
    <w:p w14:paraId="7484C5F5" w14:textId="3469FDBA" w:rsidR="0059454B" w:rsidRDefault="0059454B" w:rsidP="0059454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59454B">
        <w:rPr>
          <w:rFonts w:ascii="Consolas" w:hAnsi="Consolas"/>
          <w:color w:val="404040"/>
          <w:sz w:val="18"/>
          <w:szCs w:val="18"/>
        </w:rPr>
        <w:t xml:space="preserve">                     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hipStream_t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 xml:space="preserve">                          stream)</w:t>
      </w:r>
    </w:p>
    <w:p w14:paraId="40A08DB6" w14:textId="77777777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prunes a dense matrix </w:t>
      </w:r>
      <w:proofErr w:type="spellStart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d_in</w:t>
      </w:r>
      <w:proofErr w:type="spellEnd"/>
      <w:r>
        <w:rPr>
          <w:rFonts w:ascii="Lato" w:hAnsi="Lato"/>
          <w:color w:val="404040"/>
        </w:rPr>
        <w:t> according to the specified algorithm </w:t>
      </w:r>
      <w:proofErr w:type="spellStart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pruneAlg</w:t>
      </w:r>
      <w:proofErr w:type="spellEnd"/>
      <w:r>
        <w:rPr>
          <w:rFonts w:ascii="Lato" w:hAnsi="Lato"/>
          <w:color w:val="404040"/>
        </w:rPr>
        <w:t>.</w:t>
      </w:r>
    </w:p>
    <w:tbl>
      <w:tblPr>
        <w:tblW w:w="9479" w:type="dxa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2"/>
        <w:gridCol w:w="1350"/>
        <w:gridCol w:w="900"/>
        <w:gridCol w:w="2250"/>
        <w:gridCol w:w="3367"/>
      </w:tblGrid>
      <w:tr w:rsidR="00056E10" w14:paraId="02D9D593" w14:textId="77777777" w:rsidTr="00862391">
        <w:trPr>
          <w:tblHeader/>
        </w:trPr>
        <w:tc>
          <w:tcPr>
            <w:tcW w:w="1612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A69652B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135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85B0B98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90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7D8B26B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225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F417170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3367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CA9A2DD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Possible Values</w:t>
            </w:r>
          </w:p>
        </w:tc>
      </w:tr>
      <w:tr w:rsidR="00056E10" w14:paraId="2AB142BA" w14:textId="77777777" w:rsidTr="00862391">
        <w:tc>
          <w:tcPr>
            <w:tcW w:w="161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9E32158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63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13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9832EF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0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8ADD68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00CE619" w14:textId="18B3AC84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3367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9E3FEC3" w14:textId="77777777" w:rsidR="00056E10" w:rsidRDefault="00056E10"/>
        </w:tc>
      </w:tr>
      <w:tr w:rsidR="00056E10" w14:paraId="4AD8240E" w14:textId="77777777" w:rsidTr="00862391">
        <w:tc>
          <w:tcPr>
            <w:tcW w:w="161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D59A2C6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64" w:anchor="cusparseltmatmul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matmulDescr</w:t>
              </w:r>
              <w:proofErr w:type="spellEnd"/>
            </w:hyperlink>
          </w:p>
        </w:tc>
        <w:tc>
          <w:tcPr>
            <w:tcW w:w="13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2C6718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0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FE1B9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C7537A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multiplication descriptor</w:t>
            </w:r>
          </w:p>
        </w:tc>
        <w:tc>
          <w:tcPr>
            <w:tcW w:w="3367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7E44281" w14:textId="77777777" w:rsidR="00056E10" w:rsidRDefault="00056E10"/>
        </w:tc>
      </w:tr>
      <w:tr w:rsidR="00056E10" w14:paraId="627EB83F" w14:textId="77777777" w:rsidTr="00862391">
        <w:tc>
          <w:tcPr>
            <w:tcW w:w="161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0EC1B1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d_in</w:t>
            </w:r>
            <w:proofErr w:type="spellEnd"/>
          </w:p>
        </w:tc>
        <w:tc>
          <w:tcPr>
            <w:tcW w:w="13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CD7C0F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90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C133A8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8B9CCC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dense matrix</w:t>
            </w:r>
          </w:p>
        </w:tc>
        <w:tc>
          <w:tcPr>
            <w:tcW w:w="3367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AF19F72" w14:textId="77777777" w:rsidR="00056E10" w:rsidRDefault="00056E10"/>
        </w:tc>
      </w:tr>
      <w:tr w:rsidR="00056E10" w14:paraId="19484CF4" w14:textId="77777777" w:rsidTr="00862391">
        <w:tc>
          <w:tcPr>
            <w:tcW w:w="161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26F2EF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d_out</w:t>
            </w:r>
            <w:proofErr w:type="spellEnd"/>
          </w:p>
        </w:tc>
        <w:tc>
          <w:tcPr>
            <w:tcW w:w="13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E68962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90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D558F1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65F4A4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pruned matrix</w:t>
            </w:r>
          </w:p>
        </w:tc>
        <w:tc>
          <w:tcPr>
            <w:tcW w:w="3367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0B19FB2" w14:textId="77777777" w:rsidR="00056E10" w:rsidRDefault="00056E10"/>
        </w:tc>
      </w:tr>
      <w:tr w:rsidR="00056E10" w14:paraId="795A8CF2" w14:textId="77777777" w:rsidTr="00862391">
        <w:tc>
          <w:tcPr>
            <w:tcW w:w="1612" w:type="dxa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5BCE597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65" w:anchor="cusparseltprunealg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pruneAlg</w:t>
              </w:r>
              <w:proofErr w:type="spellEnd"/>
            </w:hyperlink>
          </w:p>
        </w:tc>
        <w:tc>
          <w:tcPr>
            <w:tcW w:w="13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AC0872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90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70CDC7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371EAF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Pruning algorithm</w:t>
            </w:r>
          </w:p>
        </w:tc>
        <w:tc>
          <w:tcPr>
            <w:tcW w:w="3367" w:type="dxa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450C321" w14:textId="750F3B92" w:rsidR="00056E10" w:rsidRDefault="001469E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HIPSPARSELT_PRUNE_SPMMA_TILE</w:t>
            </w:r>
            <w:r w:rsidR="001E7253">
              <w:rPr>
                <w:sz w:val="22"/>
                <w:szCs w:val="22"/>
              </w:rPr>
              <w:t>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HIPSPARSELT_PRUNE_SPMMA_STRIP</w:t>
            </w:r>
          </w:p>
        </w:tc>
      </w:tr>
      <w:tr w:rsidR="00056E10" w14:paraId="5BB3B095" w14:textId="77777777" w:rsidTr="00862391">
        <w:tc>
          <w:tcPr>
            <w:tcW w:w="1612" w:type="dxa"/>
            <w:tcBorders>
              <w:left w:val="single" w:sz="2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1DE167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stream</w:t>
            </w:r>
          </w:p>
        </w:tc>
        <w:tc>
          <w:tcPr>
            <w:tcW w:w="135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0102167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0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5DE4E4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C6DB5D0" w14:textId="3DBF75A7" w:rsidR="00056E10" w:rsidRDefault="008F3E8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HIP</w:t>
            </w:r>
            <w:r w:rsidR="00056E10">
              <w:rPr>
                <w:sz w:val="22"/>
                <w:szCs w:val="22"/>
              </w:rPr>
              <w:t xml:space="preserve"> stream for the computation</w:t>
            </w:r>
          </w:p>
        </w:tc>
        <w:tc>
          <w:tcPr>
            <w:tcW w:w="3367" w:type="dxa"/>
            <w:tcBorders>
              <w:left w:val="single" w:sz="6" w:space="0" w:color="E1E4E5"/>
              <w:bottom w:val="single" w:sz="2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7E4B2FF" w14:textId="77777777" w:rsidR="00056E10" w:rsidRDefault="00056E10"/>
        </w:tc>
      </w:tr>
    </w:tbl>
    <w:p w14:paraId="178A3D11" w14:textId="77777777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Style w:val="Strong"/>
          <w:rFonts w:ascii="Lato" w:hAnsi="Lato"/>
          <w:color w:val="404040"/>
        </w:rPr>
        <w:t>Properties</w:t>
      </w:r>
    </w:p>
    <w:p w14:paraId="2D556F19" w14:textId="77777777" w:rsidR="00056E10" w:rsidRDefault="00056E10" w:rsidP="00056E10">
      <w:pPr>
        <w:pStyle w:val="NormalWeb"/>
        <w:numPr>
          <w:ilvl w:val="0"/>
          <w:numId w:val="21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routine requires no extra storage</w:t>
      </w:r>
    </w:p>
    <w:p w14:paraId="4193D538" w14:textId="77777777" w:rsidR="00056E10" w:rsidRDefault="00056E10" w:rsidP="00056E10">
      <w:pPr>
        <w:pStyle w:val="NormalWeb"/>
        <w:numPr>
          <w:ilvl w:val="0"/>
          <w:numId w:val="21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routine supports asynchronous execution with respect to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stream</w:t>
      </w:r>
    </w:p>
    <w:p w14:paraId="49ED7DD6" w14:textId="5CCCBB3E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487DCBCC" w14:textId="25FFABDD" w:rsidR="00AB3645" w:rsidRDefault="00AB3645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</w:p>
    <w:p w14:paraId="3701637E" w14:textId="77777777" w:rsidR="00056E10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07FBAD70">
          <v:rect id="_x0000_i1058" style="width:0;height:.75pt" o:hralign="center" o:hrstd="t" o:hr="t" fillcolor="#a0a0a0" stroked="f"/>
        </w:pict>
      </w:r>
    </w:p>
    <w:p w14:paraId="2F305DB8" w14:textId="2E0BDC1E" w:rsidR="00AB3645" w:rsidRDefault="00AB3645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p w14:paraId="71792007" w14:textId="4ECEAA59" w:rsidR="00193C5F" w:rsidRDefault="00193C5F" w:rsidP="00193C5F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lastRenderedPageBreak/>
        <w:t>hipsparseLtSpMMAPrune2</w:t>
      </w:r>
    </w:p>
    <w:p w14:paraId="566DFFC5" w14:textId="2A44A942" w:rsidR="00193C5F" w:rsidRDefault="00193C5F" w:rsidP="00193C5F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0ED9F645" w14:textId="69A410A3" w:rsidR="00F02BCA" w:rsidRPr="00F02BCA" w:rsidRDefault="00F02BCA" w:rsidP="00F02BCA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02BCA">
        <w:rPr>
          <w:rStyle w:val="n"/>
          <w:rFonts w:ascii="Consolas" w:hAnsi="Consolas"/>
          <w:color w:val="404040"/>
          <w:sz w:val="18"/>
          <w:szCs w:val="18"/>
        </w:rPr>
        <w:t>hipsparseLtSpMMAPrune2(</w:t>
      </w:r>
      <w:r w:rsidR="002804D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2804D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F02BCA">
        <w:rPr>
          <w:rStyle w:val="n"/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F02BCA">
        <w:rPr>
          <w:rStyle w:val="n"/>
          <w:rFonts w:ascii="Consolas" w:hAnsi="Consolas"/>
          <w:color w:val="404040"/>
          <w:sz w:val="18"/>
          <w:szCs w:val="18"/>
        </w:rPr>
        <w:t>*        handle,</w:t>
      </w:r>
    </w:p>
    <w:p w14:paraId="5AC979ED" w14:textId="059B5988" w:rsidR="00F02BCA" w:rsidRPr="00F02BCA" w:rsidRDefault="00F02BCA" w:rsidP="00F02BCA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02BC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</w:t>
      </w:r>
      <w:r w:rsidR="002804D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2804D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F02BCA">
        <w:rPr>
          <w:rStyle w:val="n"/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Pr="00F02BCA">
        <w:rPr>
          <w:rStyle w:val="n"/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F02BCA">
        <w:rPr>
          <w:rStyle w:val="n"/>
          <w:rFonts w:ascii="Consolas" w:hAnsi="Consolas"/>
          <w:color w:val="404040"/>
          <w:sz w:val="18"/>
          <w:szCs w:val="18"/>
        </w:rPr>
        <w:t>sparseMat</w:t>
      </w:r>
      <w:proofErr w:type="spellEnd"/>
    </w:p>
    <w:p w14:paraId="7E575029" w14:textId="77777777" w:rsidR="00F02BCA" w:rsidRPr="00F02BCA" w:rsidRDefault="00F02BCA" w:rsidP="00F02BCA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02BC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int                               </w:t>
      </w:r>
      <w:proofErr w:type="spellStart"/>
      <w:r w:rsidRPr="00F02BCA">
        <w:rPr>
          <w:rStyle w:val="n"/>
          <w:rFonts w:ascii="Consolas" w:hAnsi="Consolas"/>
          <w:color w:val="404040"/>
          <w:sz w:val="18"/>
          <w:szCs w:val="18"/>
        </w:rPr>
        <w:t>isSparseA</w:t>
      </w:r>
      <w:proofErr w:type="spellEnd"/>
    </w:p>
    <w:p w14:paraId="76AB37A4" w14:textId="77777777" w:rsidR="00F02BCA" w:rsidRPr="00F02BCA" w:rsidRDefault="00F02BCA" w:rsidP="00F02BCA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02BC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</w:t>
      </w:r>
      <w:proofErr w:type="spellStart"/>
      <w:r w:rsidRPr="00F02BCA">
        <w:rPr>
          <w:rStyle w:val="n"/>
          <w:rFonts w:ascii="Consolas" w:hAnsi="Consolas"/>
          <w:color w:val="404040"/>
          <w:sz w:val="18"/>
          <w:szCs w:val="18"/>
        </w:rPr>
        <w:t>hipsparseLtOperation_t</w:t>
      </w:r>
      <w:proofErr w:type="spellEnd"/>
      <w:r w:rsidRPr="00F02BCA">
        <w:rPr>
          <w:rStyle w:val="n"/>
          <w:rFonts w:ascii="Consolas" w:hAnsi="Consolas"/>
          <w:color w:val="404040"/>
          <w:sz w:val="18"/>
          <w:szCs w:val="18"/>
        </w:rPr>
        <w:t xml:space="preserve">            op,</w:t>
      </w:r>
    </w:p>
    <w:p w14:paraId="21828D6F" w14:textId="77777777" w:rsidR="00F02BCA" w:rsidRPr="00F02BCA" w:rsidRDefault="00F02BCA" w:rsidP="00F02BCA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02BC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const void*                       </w:t>
      </w:r>
      <w:proofErr w:type="spellStart"/>
      <w:r w:rsidRPr="00F02BCA">
        <w:rPr>
          <w:rStyle w:val="n"/>
          <w:rFonts w:ascii="Consolas" w:hAnsi="Consolas"/>
          <w:color w:val="404040"/>
          <w:sz w:val="18"/>
          <w:szCs w:val="18"/>
        </w:rPr>
        <w:t>d_in</w:t>
      </w:r>
      <w:proofErr w:type="spellEnd"/>
      <w:r w:rsidRPr="00F02BCA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2878A2BC" w14:textId="77777777" w:rsidR="00F02BCA" w:rsidRPr="00F02BCA" w:rsidRDefault="00F02BCA" w:rsidP="00F02BCA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02BC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void*                             </w:t>
      </w:r>
      <w:proofErr w:type="spellStart"/>
      <w:r w:rsidRPr="00F02BCA">
        <w:rPr>
          <w:rStyle w:val="n"/>
          <w:rFonts w:ascii="Consolas" w:hAnsi="Consolas"/>
          <w:color w:val="404040"/>
          <w:sz w:val="18"/>
          <w:szCs w:val="18"/>
        </w:rPr>
        <w:t>d_out</w:t>
      </w:r>
      <w:proofErr w:type="spellEnd"/>
      <w:r w:rsidRPr="00F02BCA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3707BDBF" w14:textId="77777777" w:rsidR="00F02BCA" w:rsidRPr="00F02BCA" w:rsidRDefault="00F02BCA" w:rsidP="00F02BCA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02BC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</w:t>
      </w:r>
      <w:proofErr w:type="spellStart"/>
      <w:r w:rsidRPr="00F02BCA">
        <w:rPr>
          <w:rStyle w:val="n"/>
          <w:rFonts w:ascii="Consolas" w:hAnsi="Consolas"/>
          <w:color w:val="404040"/>
          <w:sz w:val="18"/>
          <w:szCs w:val="18"/>
        </w:rPr>
        <w:t>hipsparseLtPruneAlg_t</w:t>
      </w:r>
      <w:proofErr w:type="spellEnd"/>
      <w:r w:rsidRPr="00F02BCA">
        <w:rPr>
          <w:rStyle w:val="n"/>
          <w:rFonts w:ascii="Consolas" w:hAnsi="Consolas"/>
          <w:color w:val="404040"/>
          <w:sz w:val="18"/>
          <w:szCs w:val="18"/>
        </w:rPr>
        <w:t xml:space="preserve">             </w:t>
      </w:r>
      <w:proofErr w:type="spellStart"/>
      <w:r w:rsidRPr="00F02BCA">
        <w:rPr>
          <w:rStyle w:val="n"/>
          <w:rFonts w:ascii="Consolas" w:hAnsi="Consolas"/>
          <w:color w:val="404040"/>
          <w:sz w:val="18"/>
          <w:szCs w:val="18"/>
        </w:rPr>
        <w:t>pruneAlg</w:t>
      </w:r>
      <w:proofErr w:type="spellEnd"/>
      <w:r w:rsidRPr="00F02BCA">
        <w:rPr>
          <w:rStyle w:val="n"/>
          <w:rFonts w:ascii="Consolas" w:hAnsi="Consolas"/>
          <w:color w:val="404040"/>
          <w:sz w:val="18"/>
          <w:szCs w:val="18"/>
        </w:rPr>
        <w:t>,</w:t>
      </w:r>
    </w:p>
    <w:p w14:paraId="271E0EE3" w14:textId="3F070BBF" w:rsidR="00F02BCA" w:rsidRDefault="00F02BCA" w:rsidP="00F02BCA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r w:rsidRPr="00F02BC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</w:t>
      </w:r>
      <w:proofErr w:type="spellStart"/>
      <w:r w:rsidRPr="00F02BCA">
        <w:rPr>
          <w:rStyle w:val="n"/>
          <w:rFonts w:ascii="Consolas" w:hAnsi="Consolas"/>
          <w:color w:val="404040"/>
          <w:sz w:val="18"/>
          <w:szCs w:val="18"/>
        </w:rPr>
        <w:t>hipStream_t</w:t>
      </w:r>
      <w:proofErr w:type="spellEnd"/>
      <w:r w:rsidRPr="00F02BCA">
        <w:rPr>
          <w:rStyle w:val="n"/>
          <w:rFonts w:ascii="Consolas" w:hAnsi="Consolas"/>
          <w:color w:val="404040"/>
          <w:sz w:val="18"/>
          <w:szCs w:val="18"/>
        </w:rPr>
        <w:t xml:space="preserve">                       stream)</w:t>
      </w:r>
    </w:p>
    <w:p w14:paraId="64607775" w14:textId="77777777" w:rsidR="00A722D0" w:rsidRDefault="00A722D0" w:rsidP="00A722D0">
      <w:pPr>
        <w:pStyle w:val="NormalWeb"/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prunes a dense matrix </w:t>
      </w:r>
      <w:proofErr w:type="spellStart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d_in</w:t>
      </w:r>
      <w:proofErr w:type="spellEnd"/>
      <w:r>
        <w:rPr>
          <w:rFonts w:ascii="Lato" w:hAnsi="Lato"/>
          <w:color w:val="404040"/>
        </w:rPr>
        <w:t> according to the specified algorithm </w:t>
      </w:r>
      <w:proofErr w:type="spellStart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pruneAlg</w:t>
      </w:r>
      <w:proofErr w:type="spellEnd"/>
      <w:r>
        <w:rPr>
          <w:rFonts w:ascii="Lato" w:hAnsi="Lato"/>
          <w:color w:val="404040"/>
        </w:rPr>
        <w:t>.</w:t>
      </w:r>
    </w:p>
    <w:tbl>
      <w:tblPr>
        <w:tblW w:w="9480" w:type="dxa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350"/>
        <w:gridCol w:w="900"/>
        <w:gridCol w:w="2250"/>
        <w:gridCol w:w="3367"/>
      </w:tblGrid>
      <w:tr w:rsidR="00A722D0" w14:paraId="44678813" w14:textId="77777777" w:rsidTr="00A722D0">
        <w:trPr>
          <w:tblHeader/>
        </w:trPr>
        <w:tc>
          <w:tcPr>
            <w:tcW w:w="1612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D3A0DD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135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8CF2490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90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DBA7FD4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2250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6C6C7DA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3367" w:type="dxa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2EDB5E3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Possible Values</w:t>
            </w:r>
          </w:p>
        </w:tc>
      </w:tr>
      <w:tr w:rsidR="00A722D0" w14:paraId="6BC646FB" w14:textId="77777777" w:rsidTr="00A722D0">
        <w:tc>
          <w:tcPr>
            <w:tcW w:w="1612" w:type="dxa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2DC2D19" w14:textId="77777777" w:rsidR="00A722D0" w:rsidRDefault="00A06F6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hyperlink r:id="rId66" w:anchor="cusparselthandle-t" w:history="1">
              <w:r w:rsidR="00A722D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13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BAFD02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0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892945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400F2FE" w14:textId="193690C6" w:rsidR="00A722D0" w:rsidRDefault="002804D3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A722D0">
              <w:rPr>
                <w:sz w:val="22"/>
                <w:szCs w:val="22"/>
              </w:rPr>
              <w:t xml:space="preserve"> library handle</w:t>
            </w:r>
          </w:p>
        </w:tc>
        <w:tc>
          <w:tcPr>
            <w:tcW w:w="3367" w:type="dxa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376B338" w14:textId="77777777" w:rsidR="00A722D0" w:rsidRDefault="00A722D0"/>
        </w:tc>
      </w:tr>
      <w:tr w:rsidR="00A722D0" w14:paraId="4704AC48" w14:textId="77777777" w:rsidTr="00A722D0">
        <w:tc>
          <w:tcPr>
            <w:tcW w:w="1612" w:type="dxa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9DEAA5" w14:textId="77777777" w:rsidR="00A722D0" w:rsidRDefault="00A06F6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hyperlink r:id="rId67" w:anchor="cusparseltmatmuldescriptor-t" w:history="1">
              <w:proofErr w:type="spellStart"/>
              <w:r w:rsidR="00A722D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sparseMatDescr</w:t>
              </w:r>
              <w:proofErr w:type="spellEnd"/>
            </w:hyperlink>
          </w:p>
        </w:tc>
        <w:tc>
          <w:tcPr>
            <w:tcW w:w="13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53F7F4E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0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0039220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409B7B6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structured(sparse) matrix descriptor</w:t>
            </w:r>
          </w:p>
        </w:tc>
        <w:tc>
          <w:tcPr>
            <w:tcW w:w="3367" w:type="dxa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D96BAE" w14:textId="77777777" w:rsidR="00A722D0" w:rsidRDefault="00A722D0"/>
        </w:tc>
      </w:tr>
      <w:tr w:rsidR="00A722D0" w14:paraId="05784407" w14:textId="77777777" w:rsidTr="00A722D0">
        <w:tc>
          <w:tcPr>
            <w:tcW w:w="1612" w:type="dxa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952173B" w14:textId="77777777" w:rsidR="00A722D0" w:rsidRDefault="00A06F6A">
            <w:pPr>
              <w:pStyle w:val="NormalWeb"/>
              <w:spacing w:before="0" w:beforeAutospacing="0" w:after="0" w:afterAutospacing="0" w:line="256" w:lineRule="auto"/>
            </w:pPr>
            <w:hyperlink r:id="rId68" w:anchor="cusparseltmatmuldescriptor-t" w:history="1">
              <w:proofErr w:type="spellStart"/>
              <w:r w:rsidR="00A722D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isSparse</w:t>
              </w:r>
              <w:proofErr w:type="spellEnd"/>
            </w:hyperlink>
          </w:p>
        </w:tc>
        <w:tc>
          <w:tcPr>
            <w:tcW w:w="13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D51FA70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0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D0189E1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F136BDB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specify if the structured (sparse) matrix is in the first position (</w:t>
            </w:r>
            <w:proofErr w:type="spellStart"/>
            <w:r>
              <w:rPr>
                <w:sz w:val="22"/>
                <w:szCs w:val="22"/>
              </w:rPr>
              <w:t>matA</w:t>
            </w:r>
            <w:proofErr w:type="spellEnd"/>
            <w:r>
              <w:rPr>
                <w:sz w:val="22"/>
                <w:szCs w:val="22"/>
              </w:rPr>
              <w:t xml:space="preserve"> or </w:t>
            </w:r>
            <w:proofErr w:type="spellStart"/>
            <w:r>
              <w:rPr>
                <w:sz w:val="22"/>
                <w:szCs w:val="22"/>
              </w:rPr>
              <w:t>matB</w:t>
            </w:r>
            <w:proofErr w:type="spellEnd"/>
            <w:r>
              <w:rPr>
                <w:sz w:val="22"/>
                <w:szCs w:val="22"/>
              </w:rPr>
              <w:t xml:space="preserve">) (only support </w:t>
            </w:r>
            <w:proofErr w:type="spellStart"/>
            <w:r>
              <w:rPr>
                <w:sz w:val="22"/>
                <w:szCs w:val="22"/>
              </w:rPr>
              <w:t>matA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3367" w:type="dxa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71D98B6" w14:textId="77777777" w:rsidR="00A722D0" w:rsidRDefault="00A722D0"/>
        </w:tc>
      </w:tr>
      <w:tr w:rsidR="00A722D0" w14:paraId="0A10564B" w14:textId="77777777" w:rsidTr="00A722D0">
        <w:tc>
          <w:tcPr>
            <w:tcW w:w="1612" w:type="dxa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1D68613" w14:textId="77777777" w:rsidR="00A722D0" w:rsidRDefault="00A06F6A">
            <w:pPr>
              <w:pStyle w:val="NormalWeb"/>
              <w:spacing w:before="0" w:beforeAutospacing="0" w:after="0" w:afterAutospacing="0" w:line="256" w:lineRule="auto"/>
            </w:pPr>
            <w:hyperlink r:id="rId69" w:anchor="cusparseltmatmuldescriptor-t" w:history="1">
              <w:r w:rsidR="00A722D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op</w:t>
              </w:r>
            </w:hyperlink>
          </w:p>
        </w:tc>
        <w:tc>
          <w:tcPr>
            <w:tcW w:w="13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DE27652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0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E20587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FAC870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 that will be applied to the structured (sparse) matrix in the multiplication</w:t>
            </w:r>
          </w:p>
        </w:tc>
        <w:tc>
          <w:tcPr>
            <w:tcW w:w="3367" w:type="dxa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FE83398" w14:textId="77777777" w:rsidR="00A722D0" w:rsidRDefault="00A722D0"/>
        </w:tc>
      </w:tr>
      <w:tr w:rsidR="00A722D0" w14:paraId="30C14103" w14:textId="77777777" w:rsidTr="00A722D0">
        <w:tc>
          <w:tcPr>
            <w:tcW w:w="1612" w:type="dxa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FCB2954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d_in</w:t>
            </w:r>
            <w:proofErr w:type="spellEnd"/>
          </w:p>
        </w:tc>
        <w:tc>
          <w:tcPr>
            <w:tcW w:w="13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FFD4A31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90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3140900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2AA1E9D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dense matrix</w:t>
            </w:r>
          </w:p>
        </w:tc>
        <w:tc>
          <w:tcPr>
            <w:tcW w:w="3367" w:type="dxa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365502B" w14:textId="77777777" w:rsidR="00A722D0" w:rsidRDefault="00A722D0"/>
        </w:tc>
      </w:tr>
      <w:tr w:rsidR="00A722D0" w14:paraId="45CB2984" w14:textId="77777777" w:rsidTr="00A722D0">
        <w:tc>
          <w:tcPr>
            <w:tcW w:w="1612" w:type="dxa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0E7DD32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d_out</w:t>
            </w:r>
            <w:proofErr w:type="spellEnd"/>
          </w:p>
        </w:tc>
        <w:tc>
          <w:tcPr>
            <w:tcW w:w="13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A1D771E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90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76F9D55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22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FF3863E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pruned matrix</w:t>
            </w:r>
          </w:p>
        </w:tc>
        <w:tc>
          <w:tcPr>
            <w:tcW w:w="3367" w:type="dxa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C71D37C" w14:textId="77777777" w:rsidR="00A722D0" w:rsidRDefault="00A722D0"/>
        </w:tc>
      </w:tr>
      <w:tr w:rsidR="00A722D0" w14:paraId="389C43E2" w14:textId="77777777" w:rsidTr="00A722D0">
        <w:tc>
          <w:tcPr>
            <w:tcW w:w="1612" w:type="dxa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E049541" w14:textId="77777777" w:rsidR="00A722D0" w:rsidRDefault="00A06F6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hyperlink r:id="rId70" w:anchor="cusparseltprunealg-t" w:history="1">
              <w:proofErr w:type="spellStart"/>
              <w:r w:rsidR="00A722D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pruneAlg</w:t>
              </w:r>
              <w:proofErr w:type="spellEnd"/>
            </w:hyperlink>
          </w:p>
        </w:tc>
        <w:tc>
          <w:tcPr>
            <w:tcW w:w="13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DEB276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90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A711628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F6BECB4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Pruning algorithm</w:t>
            </w:r>
          </w:p>
        </w:tc>
        <w:tc>
          <w:tcPr>
            <w:tcW w:w="3367" w:type="dxa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A6465A5" w14:textId="58E72CC2" w:rsidR="00A722D0" w:rsidRDefault="002804D3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</w:t>
            </w:r>
            <w:r w:rsidR="00A722D0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_prune_smfmac_tile</w:t>
            </w:r>
            <w:proofErr w:type="spellEnd"/>
            <w:r w:rsidR="00A722D0">
              <w:rPr>
                <w:sz w:val="22"/>
                <w:szCs w:val="22"/>
              </w:rPr>
              <w:t>, </w:t>
            </w: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hipsparselt</w:t>
            </w:r>
            <w:r w:rsidR="00A722D0"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_prune_smfmac_strip</w:t>
            </w:r>
            <w:proofErr w:type="spellEnd"/>
          </w:p>
        </w:tc>
      </w:tr>
      <w:tr w:rsidR="00A722D0" w14:paraId="01EA1DCC" w14:textId="77777777" w:rsidTr="00A722D0">
        <w:tc>
          <w:tcPr>
            <w:tcW w:w="1612" w:type="dxa"/>
            <w:tcBorders>
              <w:top w:val="nil"/>
              <w:left w:val="single" w:sz="2" w:space="0" w:color="E1E4E5"/>
              <w:bottom w:val="single" w:sz="2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DE4FFE1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stream</w:t>
            </w:r>
          </w:p>
        </w:tc>
        <w:tc>
          <w:tcPr>
            <w:tcW w:w="1350" w:type="dxa"/>
            <w:tcBorders>
              <w:top w:val="nil"/>
              <w:left w:val="single" w:sz="6" w:space="0" w:color="E1E4E5"/>
              <w:bottom w:val="single" w:sz="2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5393F38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900" w:type="dxa"/>
            <w:tcBorders>
              <w:top w:val="nil"/>
              <w:left w:val="single" w:sz="6" w:space="0" w:color="E1E4E5"/>
              <w:bottom w:val="single" w:sz="2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03B1112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2250" w:type="dxa"/>
            <w:tcBorders>
              <w:top w:val="nil"/>
              <w:left w:val="single" w:sz="6" w:space="0" w:color="E1E4E5"/>
              <w:bottom w:val="single" w:sz="2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50AD58E" w14:textId="77777777" w:rsidR="00A722D0" w:rsidRDefault="00A722D0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HIP stream for the computation</w:t>
            </w:r>
          </w:p>
        </w:tc>
        <w:tc>
          <w:tcPr>
            <w:tcW w:w="3367" w:type="dxa"/>
            <w:tcBorders>
              <w:top w:val="nil"/>
              <w:left w:val="single" w:sz="6" w:space="0" w:color="E1E4E5"/>
              <w:bottom w:val="single" w:sz="2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BAF5F5C" w14:textId="77777777" w:rsidR="00A722D0" w:rsidRDefault="00A722D0"/>
        </w:tc>
      </w:tr>
    </w:tbl>
    <w:p w14:paraId="0D85D8A1" w14:textId="77777777" w:rsidR="00A722D0" w:rsidRDefault="00A722D0" w:rsidP="00A722D0">
      <w:pPr>
        <w:pStyle w:val="NormalWeb"/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360" w:afterAutospacing="0" w:line="360" w:lineRule="atLeast"/>
        <w:rPr>
          <w:rStyle w:val="Strong"/>
          <w:rFonts w:ascii="Lato" w:hAnsi="Lato"/>
          <w:color w:val="404040"/>
        </w:rPr>
      </w:pPr>
    </w:p>
    <w:p w14:paraId="62D450D6" w14:textId="77777777" w:rsidR="00A722D0" w:rsidRDefault="00A722D0" w:rsidP="00A722D0">
      <w:pPr>
        <w:pStyle w:val="NormalWeb"/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360" w:afterAutospacing="0" w:line="360" w:lineRule="atLeast"/>
      </w:pPr>
      <w:r>
        <w:rPr>
          <w:rStyle w:val="Strong"/>
          <w:rFonts w:ascii="Lato" w:hAnsi="Lato"/>
          <w:color w:val="404040"/>
        </w:rPr>
        <w:lastRenderedPageBreak/>
        <w:t>Properties</w:t>
      </w:r>
    </w:p>
    <w:p w14:paraId="062E0301" w14:textId="77777777" w:rsidR="00A722D0" w:rsidRDefault="00A722D0" w:rsidP="00A722D0">
      <w:pPr>
        <w:pStyle w:val="NormalWeb"/>
        <w:numPr>
          <w:ilvl w:val="0"/>
          <w:numId w:val="28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routine requires no extra storage</w:t>
      </w:r>
    </w:p>
    <w:p w14:paraId="2E35E800" w14:textId="77777777" w:rsidR="00A722D0" w:rsidRDefault="00A722D0" w:rsidP="00A722D0">
      <w:pPr>
        <w:pStyle w:val="NormalWeb"/>
        <w:numPr>
          <w:ilvl w:val="0"/>
          <w:numId w:val="28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routine supports asynchronous execution with respect to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stream</w:t>
      </w:r>
    </w:p>
    <w:p w14:paraId="65120909" w14:textId="5698D9AA" w:rsidR="00A722D0" w:rsidRDefault="00A722D0" w:rsidP="00A722D0">
      <w:pPr>
        <w:pStyle w:val="NormalWeb"/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2804D3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7FF19195" w14:textId="77777777" w:rsidR="00A722D0" w:rsidRDefault="00A06F6A" w:rsidP="00A722D0">
      <w:pP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2C9FB94A">
          <v:rect id="_x0000_i1059" style="width:468pt;height:.75pt" o:hralign="center" o:hrstd="t" o:hr="t" fillcolor="#a0a0a0" stroked="f"/>
        </w:pict>
      </w:r>
    </w:p>
    <w:p w14:paraId="76E659F2" w14:textId="77777777" w:rsidR="00A722D0" w:rsidRDefault="00A722D0" w:rsidP="00056E10">
      <w:pPr>
        <w:pStyle w:val="Heading3"/>
        <w:shd w:val="clear" w:color="auto" w:fill="FCFCFC"/>
        <w:spacing w:before="0" w:beforeAutospacing="0"/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</w:pPr>
    </w:p>
    <w:p w14:paraId="15274699" w14:textId="09FAD5BD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hipsparseLtSpMMAPruneCheck</w:t>
      </w:r>
      <w:proofErr w:type="spellEnd"/>
    </w:p>
    <w:p w14:paraId="1ECC07F1" w14:textId="186FA5DC" w:rsidR="00056E10" w:rsidRDefault="0062730D" w:rsidP="00056E10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1365D3C7" w14:textId="553F77F4" w:rsidR="0059454B" w:rsidRPr="0059454B" w:rsidRDefault="0059454B" w:rsidP="0059454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59454B">
        <w:rPr>
          <w:rFonts w:ascii="Consolas" w:hAnsi="Consolas"/>
          <w:color w:val="404040"/>
          <w:sz w:val="18"/>
          <w:szCs w:val="18"/>
        </w:rPr>
        <w:t>hipsparseLtSpMMAPruneCheck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>(</w:t>
      </w:r>
      <w:proofErr w:type="gramEnd"/>
      <w:r w:rsidR="002804D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2804D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>*           handle,</w:t>
      </w:r>
    </w:p>
    <w:p w14:paraId="447A32C3" w14:textId="63F43790" w:rsidR="0059454B" w:rsidRPr="0059454B" w:rsidRDefault="0059454B" w:rsidP="0059454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59454B">
        <w:rPr>
          <w:rFonts w:ascii="Consolas" w:hAnsi="Consolas"/>
          <w:color w:val="404040"/>
          <w:sz w:val="18"/>
          <w:szCs w:val="18"/>
        </w:rPr>
        <w:t xml:space="preserve">                           </w:t>
      </w:r>
      <w:r w:rsidR="002804D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2804D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hipsparseLtMatmulDescriptor_t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matmulD</w:t>
      </w:r>
      <w:proofErr w:type="spellEnd"/>
    </w:p>
    <w:p w14:paraId="1EFA48E5" w14:textId="641D4502" w:rsidR="0059454B" w:rsidRPr="0059454B" w:rsidRDefault="0059454B" w:rsidP="0059454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59454B">
        <w:rPr>
          <w:rFonts w:ascii="Consolas" w:hAnsi="Consolas"/>
          <w:color w:val="404040"/>
          <w:sz w:val="18"/>
          <w:szCs w:val="18"/>
        </w:rPr>
        <w:t xml:space="preserve">                           </w:t>
      </w:r>
      <w:r w:rsidR="002804D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2804D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59454B">
        <w:rPr>
          <w:rFonts w:ascii="Consolas" w:hAnsi="Consolas"/>
          <w:color w:val="404040"/>
          <w:sz w:val="18"/>
          <w:szCs w:val="18"/>
        </w:rPr>
        <w:t xml:space="preserve">void*                         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d_in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>,</w:t>
      </w:r>
    </w:p>
    <w:p w14:paraId="02CB3BCF" w14:textId="77777777" w:rsidR="0059454B" w:rsidRPr="0059454B" w:rsidRDefault="0059454B" w:rsidP="0059454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59454B">
        <w:rPr>
          <w:rFonts w:ascii="Consolas" w:hAnsi="Consolas"/>
          <w:color w:val="404040"/>
          <w:sz w:val="18"/>
          <w:szCs w:val="18"/>
        </w:rPr>
        <w:t xml:space="preserve">                           int*                                 valid,</w:t>
      </w:r>
    </w:p>
    <w:p w14:paraId="0E3A9F53" w14:textId="49C213AB" w:rsidR="0059454B" w:rsidRDefault="0059454B" w:rsidP="0059454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59454B">
        <w:rPr>
          <w:rFonts w:ascii="Consolas" w:hAnsi="Consolas"/>
          <w:color w:val="404040"/>
          <w:sz w:val="18"/>
          <w:szCs w:val="18"/>
        </w:rPr>
        <w:t xml:space="preserve">                           </w:t>
      </w:r>
      <w:proofErr w:type="spellStart"/>
      <w:r w:rsidRPr="0059454B">
        <w:rPr>
          <w:rFonts w:ascii="Consolas" w:hAnsi="Consolas"/>
          <w:color w:val="404040"/>
          <w:sz w:val="18"/>
          <w:szCs w:val="18"/>
        </w:rPr>
        <w:t>hipStream_t</w:t>
      </w:r>
      <w:proofErr w:type="spellEnd"/>
      <w:r w:rsidRPr="0059454B">
        <w:rPr>
          <w:rFonts w:ascii="Consolas" w:hAnsi="Consolas"/>
          <w:color w:val="404040"/>
          <w:sz w:val="18"/>
          <w:szCs w:val="18"/>
        </w:rPr>
        <w:t xml:space="preserve">                          stream)</w:t>
      </w:r>
    </w:p>
    <w:p w14:paraId="1414620A" w14:textId="77777777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checks the correctness of the pruning structure for a given matrix.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8"/>
        <w:gridCol w:w="1287"/>
        <w:gridCol w:w="1116"/>
        <w:gridCol w:w="4029"/>
      </w:tblGrid>
      <w:tr w:rsidR="00056E10" w14:paraId="535E203F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D01DEF0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BD29E10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A06B5D6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E7AAD7B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056E10" w14:paraId="2C68F4A7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D08058C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71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C9C4F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2953FC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2BC49D3" w14:textId="2B0B5CAA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</w:tr>
      <w:tr w:rsidR="00056E10" w14:paraId="7F3E136E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17E6BB4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72" w:anchor="cusparseltmatmuldescriptor-t" w:history="1">
              <w:proofErr w:type="spellStart"/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matmulDescr</w:t>
              </w:r>
              <w:proofErr w:type="spellEnd"/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9F6CBB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BF1A72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0A5AF2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multiplication descriptor</w:t>
            </w:r>
          </w:p>
        </w:tc>
      </w:tr>
      <w:tr w:rsidR="00056E10" w14:paraId="38ECA74E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B7C6B1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d_in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F25C64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735232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C919AC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matrix to check</w:t>
            </w:r>
          </w:p>
        </w:tc>
      </w:tr>
      <w:tr w:rsidR="00056E10" w14:paraId="12694061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9DB265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d_valid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75AAAA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C509FD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C11655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Validation results (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0</w:t>
            </w:r>
            <w:r>
              <w:rPr>
                <w:sz w:val="22"/>
                <w:szCs w:val="22"/>
              </w:rPr>
              <w:t> correct,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1</w:t>
            </w:r>
            <w:r>
              <w:rPr>
                <w:sz w:val="22"/>
                <w:szCs w:val="22"/>
              </w:rPr>
              <w:t> wrong)</w:t>
            </w:r>
          </w:p>
        </w:tc>
      </w:tr>
      <w:tr w:rsidR="00056E10" w14:paraId="67AF478E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AD77C3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stream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7C42B0E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BB4AE6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D9351A1" w14:textId="4B03CD92" w:rsidR="00056E10" w:rsidRDefault="008F3E8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HIP</w:t>
            </w:r>
            <w:r w:rsidR="00056E10">
              <w:rPr>
                <w:sz w:val="22"/>
                <w:szCs w:val="22"/>
              </w:rPr>
              <w:t xml:space="preserve"> stream for the computation</w:t>
            </w:r>
          </w:p>
        </w:tc>
      </w:tr>
    </w:tbl>
    <w:p w14:paraId="4A590A05" w14:textId="73109308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0E35FF36" w14:textId="77777777" w:rsidR="0048637A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7D314AA8">
          <v:rect id="_x0000_i1060" style="width:0;height:.75pt" o:hralign="center" o:bullet="t" o:hrstd="t" o:hr="t" fillcolor="#a0a0a0" stroked="f"/>
        </w:pict>
      </w:r>
    </w:p>
    <w:p w14:paraId="127EA9B9" w14:textId="2041DB47" w:rsidR="00F02BCA" w:rsidRDefault="00F02BCA" w:rsidP="00F02BCA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hipsparseLtSpMMAPruneCheck2</w:t>
      </w:r>
    </w:p>
    <w:p w14:paraId="141E7159" w14:textId="77777777" w:rsidR="00B03FF4" w:rsidRDefault="00B03FF4" w:rsidP="00B03FF4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15FCA871" w14:textId="1789E1D3" w:rsidR="00B03FF4" w:rsidRPr="00B03FF4" w:rsidRDefault="00B03FF4" w:rsidP="00B03FF4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B03FF4">
        <w:rPr>
          <w:rFonts w:ascii="Consolas" w:hAnsi="Consolas"/>
          <w:color w:val="404040"/>
          <w:sz w:val="18"/>
          <w:szCs w:val="18"/>
        </w:rPr>
        <w:t>hipsparseLtSpMMAPruneCheck2(</w:t>
      </w:r>
      <w:r w:rsidR="002804D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2804D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B03FF4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B03FF4">
        <w:rPr>
          <w:rFonts w:ascii="Consolas" w:hAnsi="Consolas"/>
          <w:color w:val="404040"/>
          <w:sz w:val="18"/>
          <w:szCs w:val="18"/>
        </w:rPr>
        <w:t>*        handle,</w:t>
      </w:r>
    </w:p>
    <w:p w14:paraId="18D6BB77" w14:textId="37902A4D" w:rsidR="00B03FF4" w:rsidRPr="00B03FF4" w:rsidRDefault="00B03FF4" w:rsidP="00B03FF4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B03FF4">
        <w:rPr>
          <w:rFonts w:ascii="Consolas" w:hAnsi="Consolas"/>
          <w:color w:val="404040"/>
          <w:sz w:val="18"/>
          <w:szCs w:val="18"/>
        </w:rPr>
        <w:t xml:space="preserve">                            </w:t>
      </w:r>
      <w:r w:rsidR="002804D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2804D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B03FF4">
        <w:rPr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Pr="00B03FF4">
        <w:rPr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B03FF4">
        <w:rPr>
          <w:rFonts w:ascii="Consolas" w:hAnsi="Consolas"/>
          <w:color w:val="404040"/>
          <w:sz w:val="18"/>
          <w:szCs w:val="18"/>
        </w:rPr>
        <w:t>sparseMa</w:t>
      </w:r>
      <w:proofErr w:type="spellEnd"/>
    </w:p>
    <w:p w14:paraId="00E2717E" w14:textId="77777777" w:rsidR="00B03FF4" w:rsidRPr="00B03FF4" w:rsidRDefault="00B03FF4" w:rsidP="00B03FF4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B03FF4">
        <w:rPr>
          <w:rFonts w:ascii="Consolas" w:hAnsi="Consolas"/>
          <w:color w:val="404040"/>
          <w:sz w:val="18"/>
          <w:szCs w:val="18"/>
        </w:rPr>
        <w:t xml:space="preserve">                            int                               </w:t>
      </w:r>
      <w:proofErr w:type="spellStart"/>
      <w:r w:rsidRPr="00B03FF4">
        <w:rPr>
          <w:rFonts w:ascii="Consolas" w:hAnsi="Consolas"/>
          <w:color w:val="404040"/>
          <w:sz w:val="18"/>
          <w:szCs w:val="18"/>
        </w:rPr>
        <w:t>isSparse</w:t>
      </w:r>
      <w:proofErr w:type="spellEnd"/>
    </w:p>
    <w:p w14:paraId="0A28972A" w14:textId="77777777" w:rsidR="00B03FF4" w:rsidRPr="00B03FF4" w:rsidRDefault="00B03FF4" w:rsidP="00B03FF4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B03FF4">
        <w:rPr>
          <w:rFonts w:ascii="Consolas" w:hAnsi="Consolas"/>
          <w:color w:val="404040"/>
          <w:sz w:val="18"/>
          <w:szCs w:val="18"/>
        </w:rPr>
        <w:t xml:space="preserve">                            </w:t>
      </w:r>
      <w:proofErr w:type="spellStart"/>
      <w:r w:rsidRPr="00B03FF4">
        <w:rPr>
          <w:rFonts w:ascii="Consolas" w:hAnsi="Consolas"/>
          <w:color w:val="404040"/>
          <w:sz w:val="18"/>
          <w:szCs w:val="18"/>
        </w:rPr>
        <w:t>hipsparseLtOperation_t</w:t>
      </w:r>
      <w:proofErr w:type="spellEnd"/>
      <w:r w:rsidRPr="00B03FF4">
        <w:rPr>
          <w:rFonts w:ascii="Consolas" w:hAnsi="Consolas"/>
          <w:color w:val="404040"/>
          <w:sz w:val="18"/>
          <w:szCs w:val="18"/>
        </w:rPr>
        <w:t xml:space="preserve">            op,</w:t>
      </w:r>
    </w:p>
    <w:p w14:paraId="523BD610" w14:textId="77BEC4CA" w:rsidR="00B03FF4" w:rsidRPr="00B03FF4" w:rsidRDefault="00B03FF4" w:rsidP="00B03FF4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B03FF4">
        <w:rPr>
          <w:rFonts w:ascii="Consolas" w:hAnsi="Consolas"/>
          <w:color w:val="404040"/>
          <w:sz w:val="18"/>
          <w:szCs w:val="18"/>
        </w:rPr>
        <w:t xml:space="preserve">                            </w:t>
      </w:r>
      <w:r w:rsidR="002804D3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2804D3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B03FF4">
        <w:rPr>
          <w:rFonts w:ascii="Consolas" w:hAnsi="Consolas"/>
          <w:color w:val="404040"/>
          <w:sz w:val="18"/>
          <w:szCs w:val="18"/>
        </w:rPr>
        <w:t xml:space="preserve">void*                       </w:t>
      </w:r>
      <w:proofErr w:type="spellStart"/>
      <w:r w:rsidRPr="00B03FF4">
        <w:rPr>
          <w:rFonts w:ascii="Consolas" w:hAnsi="Consolas"/>
          <w:color w:val="404040"/>
          <w:sz w:val="18"/>
          <w:szCs w:val="18"/>
        </w:rPr>
        <w:t>d_in</w:t>
      </w:r>
      <w:proofErr w:type="spellEnd"/>
      <w:r w:rsidRPr="00B03FF4">
        <w:rPr>
          <w:rFonts w:ascii="Consolas" w:hAnsi="Consolas"/>
          <w:color w:val="404040"/>
          <w:sz w:val="18"/>
          <w:szCs w:val="18"/>
        </w:rPr>
        <w:t>,</w:t>
      </w:r>
    </w:p>
    <w:p w14:paraId="5C9004CE" w14:textId="77777777" w:rsidR="00B03FF4" w:rsidRPr="00B03FF4" w:rsidRDefault="00B03FF4" w:rsidP="00B03FF4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B03FF4">
        <w:rPr>
          <w:rFonts w:ascii="Consolas" w:hAnsi="Consolas"/>
          <w:color w:val="404040"/>
          <w:sz w:val="18"/>
          <w:szCs w:val="18"/>
        </w:rPr>
        <w:t xml:space="preserve">                            int*                              </w:t>
      </w:r>
      <w:proofErr w:type="spellStart"/>
      <w:r w:rsidRPr="00B03FF4">
        <w:rPr>
          <w:rFonts w:ascii="Consolas" w:hAnsi="Consolas"/>
          <w:color w:val="404040"/>
          <w:sz w:val="18"/>
          <w:szCs w:val="18"/>
        </w:rPr>
        <w:t>d_valid</w:t>
      </w:r>
      <w:proofErr w:type="spellEnd"/>
      <w:r w:rsidRPr="00B03FF4">
        <w:rPr>
          <w:rFonts w:ascii="Consolas" w:hAnsi="Consolas"/>
          <w:color w:val="404040"/>
          <w:sz w:val="18"/>
          <w:szCs w:val="18"/>
        </w:rPr>
        <w:t>,</w:t>
      </w:r>
    </w:p>
    <w:p w14:paraId="7E64ED2A" w14:textId="1C154507" w:rsidR="00B03FF4" w:rsidRDefault="00B03FF4" w:rsidP="00B03FF4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B03FF4">
        <w:rPr>
          <w:rFonts w:ascii="Consolas" w:hAnsi="Consolas"/>
          <w:color w:val="404040"/>
          <w:sz w:val="18"/>
          <w:szCs w:val="18"/>
        </w:rPr>
        <w:t xml:space="preserve">                            </w:t>
      </w:r>
      <w:proofErr w:type="spellStart"/>
      <w:r w:rsidRPr="00B03FF4">
        <w:rPr>
          <w:rFonts w:ascii="Consolas" w:hAnsi="Consolas"/>
          <w:color w:val="404040"/>
          <w:sz w:val="18"/>
          <w:szCs w:val="18"/>
        </w:rPr>
        <w:t>hipStream_t</w:t>
      </w:r>
      <w:proofErr w:type="spellEnd"/>
      <w:r w:rsidRPr="00B03FF4">
        <w:rPr>
          <w:rFonts w:ascii="Consolas" w:hAnsi="Consolas"/>
          <w:color w:val="404040"/>
          <w:sz w:val="18"/>
          <w:szCs w:val="18"/>
        </w:rPr>
        <w:t xml:space="preserve">                       stream)</w:t>
      </w:r>
    </w:p>
    <w:p w14:paraId="5BFE73FF" w14:textId="77777777" w:rsidR="0048637A" w:rsidRDefault="0048637A" w:rsidP="0048637A">
      <w:pPr>
        <w:pStyle w:val="NormalWeb"/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checks the correctness of the pruning structure for a given matrix.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Look w:val="04A0" w:firstRow="1" w:lastRow="0" w:firstColumn="1" w:lastColumn="0" w:noHBand="0" w:noVBand="1"/>
      </w:tblPr>
      <w:tblGrid>
        <w:gridCol w:w="1822"/>
        <w:gridCol w:w="1287"/>
        <w:gridCol w:w="1116"/>
        <w:gridCol w:w="5119"/>
      </w:tblGrid>
      <w:tr w:rsidR="0048637A" w14:paraId="02A433E0" w14:textId="77777777" w:rsidTr="0048637A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BB4EAE2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A3B37E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129EF59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0CFE580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48637A" w14:paraId="090B8E6C" w14:textId="77777777" w:rsidTr="0048637A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066C52E" w14:textId="77777777" w:rsidR="0048637A" w:rsidRDefault="00A06F6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hyperlink r:id="rId73" w:anchor="cusparselthandle-t" w:history="1">
              <w:r w:rsidR="0048637A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A76761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E35D3C5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20A1D1B" w14:textId="03E288DB" w:rsidR="0048637A" w:rsidRDefault="002804D3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48637A">
              <w:rPr>
                <w:sz w:val="22"/>
                <w:szCs w:val="22"/>
              </w:rPr>
              <w:t xml:space="preserve"> library handle</w:t>
            </w:r>
          </w:p>
        </w:tc>
      </w:tr>
      <w:tr w:rsidR="0048637A" w14:paraId="6D06F462" w14:textId="77777777" w:rsidTr="0048637A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B637138" w14:textId="77777777" w:rsidR="0048637A" w:rsidRDefault="00A06F6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hyperlink r:id="rId74" w:anchor="cusparseltmatmuldescriptor-t" w:history="1">
              <w:proofErr w:type="spellStart"/>
              <w:r w:rsidR="0048637A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sparseMatDescr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0FB3CB9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15554B5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19F72E1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structured(sparse) matrix descriptor</w:t>
            </w:r>
          </w:p>
        </w:tc>
      </w:tr>
      <w:tr w:rsidR="0048637A" w14:paraId="606B167B" w14:textId="77777777" w:rsidTr="0048637A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EDA3ADA" w14:textId="77777777" w:rsidR="0048637A" w:rsidRDefault="00A06F6A">
            <w:pPr>
              <w:pStyle w:val="NormalWeb"/>
              <w:spacing w:before="0" w:beforeAutospacing="0" w:after="0" w:afterAutospacing="0" w:line="256" w:lineRule="auto"/>
            </w:pPr>
            <w:hyperlink r:id="rId75" w:anchor="cusparseltmatmuldescriptor-t" w:history="1">
              <w:proofErr w:type="spellStart"/>
              <w:r w:rsidR="0048637A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isSparse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510A2B9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A3F71C3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EFC4EE2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specify if the structured (sparse) matrix is in the first position (</w:t>
            </w:r>
            <w:proofErr w:type="spellStart"/>
            <w:r>
              <w:rPr>
                <w:sz w:val="22"/>
                <w:szCs w:val="22"/>
              </w:rPr>
              <w:t>matA</w:t>
            </w:r>
            <w:proofErr w:type="spellEnd"/>
            <w:r>
              <w:rPr>
                <w:sz w:val="22"/>
                <w:szCs w:val="22"/>
              </w:rPr>
              <w:t xml:space="preserve"> or </w:t>
            </w:r>
            <w:proofErr w:type="spellStart"/>
            <w:r>
              <w:rPr>
                <w:sz w:val="22"/>
                <w:szCs w:val="22"/>
              </w:rPr>
              <w:t>matB</w:t>
            </w:r>
            <w:proofErr w:type="spellEnd"/>
            <w:r>
              <w:rPr>
                <w:sz w:val="22"/>
                <w:szCs w:val="22"/>
              </w:rPr>
              <w:t xml:space="preserve">) (only support </w:t>
            </w:r>
            <w:proofErr w:type="spellStart"/>
            <w:r>
              <w:rPr>
                <w:sz w:val="22"/>
                <w:szCs w:val="22"/>
              </w:rPr>
              <w:t>matA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8637A" w14:paraId="2DAD7BD3" w14:textId="77777777" w:rsidTr="0048637A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74A598F" w14:textId="77777777" w:rsidR="0048637A" w:rsidRDefault="00A06F6A">
            <w:pPr>
              <w:pStyle w:val="NormalWeb"/>
              <w:spacing w:before="0" w:beforeAutospacing="0" w:after="0" w:afterAutospacing="0" w:line="256" w:lineRule="auto"/>
            </w:pPr>
            <w:hyperlink r:id="rId76" w:anchor="cusparseltmatmuldescriptor-t" w:history="1">
              <w:r w:rsidR="0048637A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op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A5A7381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B0DEA51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FE2DFB9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 that will be applied to the structured (sparse) matrix in the multiplication</w:t>
            </w:r>
          </w:p>
        </w:tc>
      </w:tr>
      <w:tr w:rsidR="0048637A" w14:paraId="1BDF9EC1" w14:textId="77777777" w:rsidTr="0048637A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374094B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d_in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957290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158E2F2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A070F38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matrix to check</w:t>
            </w:r>
          </w:p>
        </w:tc>
      </w:tr>
      <w:tr w:rsidR="0048637A" w14:paraId="2A85A06D" w14:textId="77777777" w:rsidTr="0048637A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CDA098F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d_valid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AD9CAD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66057B7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911CA2B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Validation results (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0</w:t>
            </w:r>
            <w:r>
              <w:rPr>
                <w:sz w:val="22"/>
                <w:szCs w:val="22"/>
              </w:rPr>
              <w:t> correct, </w:t>
            </w: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1</w:t>
            </w:r>
            <w:r>
              <w:rPr>
                <w:sz w:val="22"/>
                <w:szCs w:val="22"/>
              </w:rPr>
              <w:t> wrong)</w:t>
            </w:r>
          </w:p>
        </w:tc>
      </w:tr>
      <w:tr w:rsidR="0048637A" w14:paraId="0D32B988" w14:textId="77777777" w:rsidTr="0048637A">
        <w:tc>
          <w:tcPr>
            <w:tcW w:w="0" w:type="auto"/>
            <w:tcBorders>
              <w:top w:val="nil"/>
              <w:left w:val="single" w:sz="2" w:space="0" w:color="E1E4E5"/>
              <w:bottom w:val="single" w:sz="2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68300A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stream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2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F07E38C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2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CB14B9F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2" w:space="0" w:color="E1E4E5"/>
              <w:righ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8AF03D5" w14:textId="77777777" w:rsidR="0048637A" w:rsidRDefault="0048637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HIP stream for the computation</w:t>
            </w:r>
          </w:p>
        </w:tc>
      </w:tr>
    </w:tbl>
    <w:p w14:paraId="54E2502F" w14:textId="0E8B6742" w:rsidR="00056E10" w:rsidRDefault="0048637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2804D3">
        <w:rPr>
          <w:rFonts w:ascii="Lato" w:hAnsi="Lato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5B618165" w14:textId="19A3E3DF" w:rsidR="00193C5F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46ADEE83">
          <v:rect id="_x0000_i1061" style="width:0;height:.75pt" o:hralign="center" o:bullet="t" o:hrstd="t" o:hr="t" fillcolor="#a0a0a0" stroked="f"/>
        </w:pict>
      </w:r>
    </w:p>
    <w:p w14:paraId="7D2F5D07" w14:textId="6AE2F6F4" w:rsidR="00056E10" w:rsidRDefault="00BD57DD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hipsparseLtSpMMACompressedSize</w:t>
      </w:r>
      <w:proofErr w:type="spellEnd"/>
    </w:p>
    <w:p w14:paraId="1D10D440" w14:textId="6E34BD8A" w:rsidR="00056E10" w:rsidRDefault="0062730D" w:rsidP="00056E10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163A9590" w14:textId="132EFA91" w:rsidR="006B7B2B" w:rsidRPr="006B7B2B" w:rsidRDefault="006B7B2B" w:rsidP="006B7B2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6B7B2B">
        <w:rPr>
          <w:rFonts w:ascii="Consolas" w:hAnsi="Consolas"/>
          <w:color w:val="404040"/>
          <w:sz w:val="18"/>
          <w:szCs w:val="18"/>
        </w:rPr>
        <w:t>hipsparseLtSpMMACompressedSize</w:t>
      </w:r>
      <w:proofErr w:type="spellEnd"/>
      <w:r w:rsidRPr="006B7B2B">
        <w:rPr>
          <w:rFonts w:ascii="Consolas" w:hAnsi="Consolas"/>
          <w:color w:val="404040"/>
          <w:sz w:val="18"/>
          <w:szCs w:val="18"/>
        </w:rPr>
        <w:t>(</w:t>
      </w:r>
      <w:proofErr w:type="gramEnd"/>
      <w:r w:rsidR="00934C2A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934C2A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6B7B2B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6B7B2B">
        <w:rPr>
          <w:rFonts w:ascii="Consolas" w:hAnsi="Consolas"/>
          <w:color w:val="404040"/>
          <w:sz w:val="18"/>
          <w:szCs w:val="18"/>
        </w:rPr>
        <w:t>*     handle,</w:t>
      </w:r>
    </w:p>
    <w:p w14:paraId="6088674A" w14:textId="573D4B43" w:rsidR="006B7B2B" w:rsidRPr="006B7B2B" w:rsidRDefault="006B7B2B" w:rsidP="006B7B2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6B7B2B">
        <w:rPr>
          <w:rFonts w:ascii="Consolas" w:hAnsi="Consolas"/>
          <w:color w:val="404040"/>
          <w:sz w:val="18"/>
          <w:szCs w:val="18"/>
        </w:rPr>
        <w:t xml:space="preserve">                               </w:t>
      </w:r>
      <w:r w:rsidR="00934C2A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934C2A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6B7B2B">
        <w:rPr>
          <w:rFonts w:ascii="Consolas" w:hAnsi="Consolas"/>
          <w:color w:val="404040"/>
          <w:sz w:val="18"/>
          <w:szCs w:val="18"/>
        </w:rPr>
        <w:t>hipsparseLtMatmulPlan_t</w:t>
      </w:r>
      <w:proofErr w:type="spellEnd"/>
      <w:r w:rsidRPr="006B7B2B">
        <w:rPr>
          <w:rFonts w:ascii="Consolas" w:hAnsi="Consolas"/>
          <w:color w:val="404040"/>
          <w:sz w:val="18"/>
          <w:szCs w:val="18"/>
        </w:rPr>
        <w:t>* plan,</w:t>
      </w:r>
    </w:p>
    <w:p w14:paraId="78583C0F" w14:textId="6BEF61A4" w:rsidR="006B7B2B" w:rsidRDefault="006B7B2B" w:rsidP="006B7B2B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6B7B2B">
        <w:rPr>
          <w:rFonts w:ascii="Consolas" w:hAnsi="Consolas"/>
          <w:color w:val="404040"/>
          <w:sz w:val="18"/>
          <w:szCs w:val="18"/>
        </w:rPr>
        <w:t xml:space="preserve">                               </w:t>
      </w:r>
      <w:proofErr w:type="spellStart"/>
      <w:r w:rsidRPr="006B7B2B">
        <w:rPr>
          <w:rFonts w:ascii="Consolas" w:hAnsi="Consolas"/>
          <w:color w:val="404040"/>
          <w:sz w:val="18"/>
          <w:szCs w:val="18"/>
        </w:rPr>
        <w:t>size_t</w:t>
      </w:r>
      <w:proofErr w:type="spellEnd"/>
      <w:r w:rsidRPr="006B7B2B">
        <w:rPr>
          <w:rFonts w:ascii="Consolas" w:hAnsi="Consolas"/>
          <w:color w:val="404040"/>
          <w:sz w:val="18"/>
          <w:szCs w:val="18"/>
        </w:rPr>
        <w:t xml:space="preserve">*                        </w:t>
      </w:r>
      <w:proofErr w:type="spellStart"/>
      <w:r w:rsidRPr="006B7B2B">
        <w:rPr>
          <w:rFonts w:ascii="Consolas" w:hAnsi="Consolas"/>
          <w:color w:val="404040"/>
          <w:sz w:val="18"/>
          <w:szCs w:val="18"/>
        </w:rPr>
        <w:t>compressedSize</w:t>
      </w:r>
      <w:proofErr w:type="spellEnd"/>
      <w:r w:rsidRPr="006B7B2B">
        <w:rPr>
          <w:rFonts w:ascii="Consolas" w:hAnsi="Consolas"/>
          <w:color w:val="404040"/>
          <w:sz w:val="18"/>
          <w:szCs w:val="18"/>
        </w:rPr>
        <w:t>)</w:t>
      </w:r>
    </w:p>
    <w:p w14:paraId="1F2E2575" w14:textId="7E2865BA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provides the size of the </w:t>
      </w:r>
      <w:r>
        <w:rPr>
          <w:rStyle w:val="Emphasis"/>
          <w:rFonts w:ascii="Lato" w:hAnsi="Lato"/>
          <w:color w:val="404040"/>
        </w:rPr>
        <w:t>compressed</w:t>
      </w:r>
      <w:r>
        <w:rPr>
          <w:rFonts w:ascii="Lato" w:hAnsi="Lato"/>
          <w:color w:val="404040"/>
        </w:rPr>
        <w:t> matrix to be allocated before calling </w:t>
      </w:r>
      <w:proofErr w:type="spellStart"/>
      <w:proofErr w:type="gramStart"/>
      <w:r w:rsidR="00EB500F">
        <w:rPr>
          <w:rStyle w:val="std"/>
          <w:rFonts w:ascii="Lato" w:hAnsi="Lato"/>
          <w:color w:val="76B900"/>
        </w:rPr>
        <w:t>hipsparseLtSpMMACompress</w:t>
      </w:r>
      <w:proofErr w:type="spellEnd"/>
      <w:r>
        <w:rPr>
          <w:rStyle w:val="std"/>
          <w:rFonts w:ascii="Lato" w:hAnsi="Lato"/>
          <w:color w:val="76B900"/>
        </w:rPr>
        <w:t>(</w:t>
      </w:r>
      <w:proofErr w:type="gramEnd"/>
      <w:r>
        <w:rPr>
          <w:rStyle w:val="std"/>
          <w:rFonts w:ascii="Lato" w:hAnsi="Lato"/>
          <w:color w:val="76B900"/>
        </w:rPr>
        <w:t>)</w:t>
      </w:r>
      <w:r>
        <w:rPr>
          <w:rFonts w:ascii="Lato" w:hAnsi="Lato"/>
          <w:color w:val="404040"/>
        </w:rPr>
        <w:t>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2"/>
        <w:gridCol w:w="1287"/>
        <w:gridCol w:w="1116"/>
        <w:gridCol w:w="3890"/>
      </w:tblGrid>
      <w:tr w:rsidR="00056E10" w14:paraId="2EE6073B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85FB812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B2557B8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2A2E4C5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E2F1283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056E10" w14:paraId="0F884FE1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9B03288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77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78F6BE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42BC80D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EA65E9C" w14:textId="782585B0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</w:tr>
      <w:tr w:rsidR="00056E10" w14:paraId="671FE6F1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B6D2FF8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78" w:anchor="cusparseltmatmulplan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plan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6D63701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308E93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7E7EA9B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plan descriptor</w:t>
            </w:r>
          </w:p>
        </w:tc>
      </w:tr>
      <w:tr w:rsidR="00056E10" w14:paraId="0F51446A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DEBA9F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compressedSize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4E383E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74715D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D1DE7C5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Size in bytes of the compressed matrix</w:t>
            </w:r>
          </w:p>
        </w:tc>
      </w:tr>
    </w:tbl>
    <w:p w14:paraId="3BBA53CD" w14:textId="3BCF4A35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  <w:color w:val="404040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6F0338EA" w14:textId="77777777" w:rsidR="003D12F6" w:rsidRDefault="00A06F6A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07DD63C9">
          <v:rect id="_x0000_i1062" style="width:0;height:.75pt" o:hralign="center" o:hrstd="t" o:hr="t" fillcolor="#a0a0a0" stroked="f"/>
        </w:pict>
      </w:r>
    </w:p>
    <w:p w14:paraId="241831D7" w14:textId="4F3CD641" w:rsidR="00CE062B" w:rsidRDefault="00CE062B" w:rsidP="00CE062B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lastRenderedPageBreak/>
        <w:t>hipsparseLtSpMMACompressedSize2</w:t>
      </w:r>
    </w:p>
    <w:p w14:paraId="35BC50DC" w14:textId="77777777" w:rsid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7E668B0C" w14:textId="0DB58223" w:rsidR="002804D3" w:rsidRP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2804D3">
        <w:rPr>
          <w:rFonts w:ascii="Consolas" w:hAnsi="Consolas"/>
          <w:color w:val="404040"/>
          <w:sz w:val="18"/>
          <w:szCs w:val="18"/>
        </w:rPr>
        <w:t>hipsparseLtSpMMACompressedSize2(</w:t>
      </w:r>
      <w:r w:rsidR="00934C2A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934C2A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>*        handle,</w:t>
      </w:r>
    </w:p>
    <w:p w14:paraId="3EF1554E" w14:textId="5AF41D23" w:rsidR="002804D3" w:rsidRP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2804D3">
        <w:rPr>
          <w:rFonts w:ascii="Consolas" w:hAnsi="Consolas"/>
          <w:color w:val="404040"/>
          <w:sz w:val="18"/>
          <w:szCs w:val="18"/>
        </w:rPr>
        <w:t xml:space="preserve">                                </w:t>
      </w:r>
      <w:r w:rsidR="00934C2A"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 w:rsidR="00934C2A"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sparseMatDescr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>,</w:t>
      </w:r>
    </w:p>
    <w:p w14:paraId="57C391AD" w14:textId="4B62543F" w:rsid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2804D3">
        <w:rPr>
          <w:rFonts w:ascii="Consolas" w:hAnsi="Consolas"/>
          <w:color w:val="404040"/>
          <w:sz w:val="18"/>
          <w:szCs w:val="18"/>
        </w:rPr>
        <w:t xml:space="preserve">                               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size_t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 xml:space="preserve">*                          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compressedSize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>)</w:t>
      </w:r>
    </w:p>
    <w:p w14:paraId="21917921" w14:textId="7D3E9F19" w:rsidR="003D12F6" w:rsidRDefault="003D12F6" w:rsidP="003D12F6">
      <w:pPr>
        <w:pStyle w:val="NormalWeb"/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provides the size of the </w:t>
      </w:r>
      <w:r>
        <w:rPr>
          <w:rStyle w:val="Emphasis"/>
          <w:rFonts w:ascii="Lato" w:hAnsi="Lato"/>
          <w:color w:val="404040"/>
        </w:rPr>
        <w:t>compressed</w:t>
      </w:r>
      <w:r>
        <w:rPr>
          <w:rFonts w:ascii="Lato" w:hAnsi="Lato"/>
          <w:color w:val="404040"/>
        </w:rPr>
        <w:t> matrix to be allocated before calling </w:t>
      </w:r>
      <w:proofErr w:type="spellStart"/>
      <w:r w:rsidR="002804D3">
        <w:rPr>
          <w:rStyle w:val="std"/>
          <w:rFonts w:ascii="Lato" w:hAnsi="Lato"/>
          <w:color w:val="76B900"/>
        </w:rPr>
        <w:t>hipsparselt</w:t>
      </w:r>
      <w:r>
        <w:rPr>
          <w:rStyle w:val="std"/>
          <w:rFonts w:ascii="Lato" w:hAnsi="Lato"/>
          <w:color w:val="76B900"/>
        </w:rPr>
        <w:t>_smfmac_</w:t>
      </w:r>
      <w:proofErr w:type="gramStart"/>
      <w:r>
        <w:rPr>
          <w:rStyle w:val="std"/>
          <w:rFonts w:ascii="Lato" w:hAnsi="Lato"/>
          <w:color w:val="76B900"/>
        </w:rPr>
        <w:t>compress</w:t>
      </w:r>
      <w:proofErr w:type="spellEnd"/>
      <w:r>
        <w:rPr>
          <w:rStyle w:val="std"/>
          <w:rFonts w:ascii="Lato" w:hAnsi="Lato"/>
          <w:color w:val="76B900"/>
        </w:rPr>
        <w:t>(</w:t>
      </w:r>
      <w:proofErr w:type="gramEnd"/>
      <w:r>
        <w:rPr>
          <w:rStyle w:val="std"/>
          <w:rFonts w:ascii="Lato" w:hAnsi="Lato"/>
          <w:color w:val="76B900"/>
        </w:rPr>
        <w:t>)</w:t>
      </w:r>
      <w:r>
        <w:rPr>
          <w:rFonts w:ascii="Lato" w:hAnsi="Lato"/>
          <w:color w:val="404040"/>
        </w:rPr>
        <w:t>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Look w:val="04A0" w:firstRow="1" w:lastRow="0" w:firstColumn="1" w:lastColumn="0" w:noHBand="0" w:noVBand="1"/>
      </w:tblPr>
      <w:tblGrid>
        <w:gridCol w:w="1822"/>
        <w:gridCol w:w="1287"/>
        <w:gridCol w:w="1116"/>
        <w:gridCol w:w="3890"/>
      </w:tblGrid>
      <w:tr w:rsidR="003D12F6" w14:paraId="150D1B3B" w14:textId="77777777" w:rsidTr="003D12F6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4E0B044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AD71345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80B0D7D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B1162ED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3D12F6" w14:paraId="16FB65BD" w14:textId="77777777" w:rsidTr="003D12F6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2DA6719" w14:textId="77777777" w:rsidR="003D12F6" w:rsidRDefault="00A06F6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hyperlink r:id="rId79" w:anchor="cusparselthandle-t" w:history="1">
              <w:r w:rsidR="003D12F6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FB1FA8D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9E5F692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63128EA" w14:textId="1C7A1A46" w:rsidR="003D12F6" w:rsidRDefault="002804D3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3D12F6">
              <w:rPr>
                <w:sz w:val="22"/>
                <w:szCs w:val="22"/>
              </w:rPr>
              <w:t xml:space="preserve"> library handle</w:t>
            </w:r>
          </w:p>
        </w:tc>
      </w:tr>
      <w:tr w:rsidR="003D12F6" w14:paraId="7712E745" w14:textId="77777777" w:rsidTr="003D12F6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7AB723" w14:textId="77777777" w:rsidR="003D12F6" w:rsidRDefault="00A06F6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hyperlink r:id="rId80" w:anchor="cusparseltmatmuldescriptor-t" w:history="1">
              <w:proofErr w:type="spellStart"/>
              <w:r w:rsidR="003D12F6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sparseMatDescr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FD08B64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E802E5B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67F2749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structured(sparse) matrix descriptor</w:t>
            </w:r>
          </w:p>
        </w:tc>
      </w:tr>
      <w:tr w:rsidR="003D12F6" w14:paraId="0220292D" w14:textId="77777777" w:rsidTr="003D12F6">
        <w:tc>
          <w:tcPr>
            <w:tcW w:w="0" w:type="auto"/>
            <w:tcBorders>
              <w:top w:val="nil"/>
              <w:left w:val="single" w:sz="2" w:space="0" w:color="E1E4E5"/>
              <w:bottom w:val="single" w:sz="2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B3F3469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compressedSize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2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2CA5AD1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2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80AC005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2" w:space="0" w:color="E1E4E5"/>
              <w:righ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F754D37" w14:textId="77777777" w:rsidR="003D12F6" w:rsidRDefault="003D12F6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Size in bytes of the compressed matrix</w:t>
            </w:r>
          </w:p>
        </w:tc>
      </w:tr>
    </w:tbl>
    <w:p w14:paraId="26D84FEF" w14:textId="7EBA1119" w:rsidR="003D12F6" w:rsidRDefault="003D12F6" w:rsidP="003D12F6">
      <w:pPr>
        <w:pStyle w:val="NormalWeb"/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2804D3">
        <w:rPr>
          <w:rFonts w:ascii="Lato" w:hAnsi="Lato"/>
          <w:color w:val="404040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537F3A39" w14:textId="77777777" w:rsidR="003D12F6" w:rsidRDefault="00A06F6A" w:rsidP="003D1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43FCE221">
          <v:rect id="_x0000_i1063" style="width:468pt;height:.75pt" o:hralign="center" o:hrstd="t" o:hr="t" fillcolor="#a0a0a0" stroked="f"/>
        </w:pict>
      </w:r>
    </w:p>
    <w:p w14:paraId="444B5F8B" w14:textId="77777777" w:rsidR="003D12F6" w:rsidRDefault="003D12F6" w:rsidP="00056E10">
      <w:pPr>
        <w:pStyle w:val="Heading3"/>
        <w:shd w:val="clear" w:color="auto" w:fill="FCFCFC"/>
        <w:spacing w:before="0" w:beforeAutospacing="0"/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</w:pPr>
    </w:p>
    <w:p w14:paraId="3E15AF37" w14:textId="59C70D05" w:rsidR="00056E10" w:rsidRDefault="00EB500F" w:rsidP="00056E10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proofErr w:type="spellStart"/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hipsparseLtSpMMACompress</w:t>
      </w:r>
      <w:proofErr w:type="spellEnd"/>
    </w:p>
    <w:p w14:paraId="60EFB2C3" w14:textId="38C01386" w:rsidR="00056E10" w:rsidRDefault="0062730D" w:rsidP="00056E10">
      <w:pPr>
        <w:pStyle w:val="HTMLPreformatted"/>
        <w:shd w:val="clear" w:color="auto" w:fill="EEFFCC"/>
        <w:rPr>
          <w:rStyle w:val="n"/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5D51BE56" w14:textId="7D779CA6" w:rsidR="00EB66EF" w:rsidRPr="00EB66EF" w:rsidRDefault="00EB66EF" w:rsidP="00EB66EF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proofErr w:type="gramStart"/>
      <w:r w:rsidRPr="00EB66EF">
        <w:rPr>
          <w:rFonts w:ascii="Consolas" w:hAnsi="Consolas"/>
          <w:color w:val="404040"/>
          <w:sz w:val="18"/>
          <w:szCs w:val="18"/>
        </w:rPr>
        <w:t>hipsparseLtSpMMACompress</w:t>
      </w:r>
      <w:proofErr w:type="spellEnd"/>
      <w:r w:rsidRPr="00EB66EF">
        <w:rPr>
          <w:rFonts w:ascii="Consolas" w:hAnsi="Consolas"/>
          <w:color w:val="404040"/>
          <w:sz w:val="18"/>
          <w:szCs w:val="18"/>
        </w:rPr>
        <w:t>(</w:t>
      </w:r>
      <w:proofErr w:type="gramEnd"/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EB66EF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EB66EF">
        <w:rPr>
          <w:rFonts w:ascii="Consolas" w:hAnsi="Consolas"/>
          <w:color w:val="404040"/>
          <w:sz w:val="18"/>
          <w:szCs w:val="18"/>
        </w:rPr>
        <w:t>*     handle,</w:t>
      </w:r>
    </w:p>
    <w:p w14:paraId="23FFC628" w14:textId="4B29F521" w:rsidR="00EB66EF" w:rsidRPr="00EB66EF" w:rsidRDefault="00EB66EF" w:rsidP="00EB66EF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EB66EF">
        <w:rPr>
          <w:rFonts w:ascii="Consolas" w:hAnsi="Consolas"/>
          <w:color w:val="404040"/>
          <w:sz w:val="18"/>
          <w:szCs w:val="18"/>
        </w:rPr>
        <w:t xml:space="preserve">                         </w:t>
      </w:r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proofErr w:type="spellStart"/>
      <w:r w:rsidRPr="00EB66EF">
        <w:rPr>
          <w:rFonts w:ascii="Consolas" w:hAnsi="Consolas"/>
          <w:color w:val="404040"/>
          <w:sz w:val="18"/>
          <w:szCs w:val="18"/>
        </w:rPr>
        <w:t>hipsparseLtMatmulPlan_t</w:t>
      </w:r>
      <w:proofErr w:type="spellEnd"/>
      <w:r w:rsidRPr="00EB66EF">
        <w:rPr>
          <w:rFonts w:ascii="Consolas" w:hAnsi="Consolas"/>
          <w:color w:val="404040"/>
          <w:sz w:val="18"/>
          <w:szCs w:val="18"/>
        </w:rPr>
        <w:t>* plan,</w:t>
      </w:r>
    </w:p>
    <w:p w14:paraId="2661B763" w14:textId="5F2460D7" w:rsidR="00EB66EF" w:rsidRPr="00EB66EF" w:rsidRDefault="00EB66EF" w:rsidP="00EB66EF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EB66EF">
        <w:rPr>
          <w:rFonts w:ascii="Consolas" w:hAnsi="Consolas"/>
          <w:color w:val="404040"/>
          <w:sz w:val="18"/>
          <w:szCs w:val="18"/>
        </w:rPr>
        <w:t xml:space="preserve">                         </w:t>
      </w:r>
      <w:r>
        <w:rPr>
          <w:rStyle w:val="k"/>
          <w:rFonts w:ascii="Consolas" w:hAnsi="Consolas"/>
          <w:b/>
          <w:bCs/>
          <w:color w:val="007020"/>
          <w:sz w:val="18"/>
          <w:szCs w:val="18"/>
        </w:rPr>
        <w:t>const</w:t>
      </w:r>
      <w:r>
        <w:rPr>
          <w:rStyle w:val="w"/>
          <w:rFonts w:ascii="Consolas" w:hAnsi="Consolas"/>
          <w:color w:val="BBBBBB"/>
          <w:sz w:val="18"/>
          <w:szCs w:val="18"/>
        </w:rPr>
        <w:t xml:space="preserve"> </w:t>
      </w:r>
      <w:r w:rsidRPr="00EB66EF">
        <w:rPr>
          <w:rFonts w:ascii="Consolas" w:hAnsi="Consolas"/>
          <w:color w:val="404040"/>
          <w:sz w:val="18"/>
          <w:szCs w:val="18"/>
        </w:rPr>
        <w:t xml:space="preserve">void*                    </w:t>
      </w:r>
      <w:proofErr w:type="spellStart"/>
      <w:r w:rsidRPr="00EB66EF">
        <w:rPr>
          <w:rFonts w:ascii="Consolas" w:hAnsi="Consolas"/>
          <w:color w:val="404040"/>
          <w:sz w:val="18"/>
          <w:szCs w:val="18"/>
        </w:rPr>
        <w:t>d_dense</w:t>
      </w:r>
      <w:proofErr w:type="spellEnd"/>
      <w:r w:rsidRPr="00EB66EF">
        <w:rPr>
          <w:rFonts w:ascii="Consolas" w:hAnsi="Consolas"/>
          <w:color w:val="404040"/>
          <w:sz w:val="18"/>
          <w:szCs w:val="18"/>
        </w:rPr>
        <w:t>,</w:t>
      </w:r>
    </w:p>
    <w:p w14:paraId="0DC5160D" w14:textId="77777777" w:rsidR="00EB66EF" w:rsidRPr="00EB66EF" w:rsidRDefault="00EB66EF" w:rsidP="00EB66EF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EB66EF">
        <w:rPr>
          <w:rFonts w:ascii="Consolas" w:hAnsi="Consolas"/>
          <w:color w:val="404040"/>
          <w:sz w:val="18"/>
          <w:szCs w:val="18"/>
        </w:rPr>
        <w:t xml:space="preserve">                         void*                          </w:t>
      </w:r>
      <w:proofErr w:type="spellStart"/>
      <w:r w:rsidRPr="00EB66EF">
        <w:rPr>
          <w:rFonts w:ascii="Consolas" w:hAnsi="Consolas"/>
          <w:color w:val="404040"/>
          <w:sz w:val="18"/>
          <w:szCs w:val="18"/>
        </w:rPr>
        <w:t>d_compressed</w:t>
      </w:r>
      <w:proofErr w:type="spellEnd"/>
      <w:r w:rsidRPr="00EB66EF">
        <w:rPr>
          <w:rFonts w:ascii="Consolas" w:hAnsi="Consolas"/>
          <w:color w:val="404040"/>
          <w:sz w:val="18"/>
          <w:szCs w:val="18"/>
        </w:rPr>
        <w:t>,</w:t>
      </w:r>
    </w:p>
    <w:p w14:paraId="66A9BE40" w14:textId="2A10D6FB" w:rsidR="00056E10" w:rsidRDefault="00EB500F" w:rsidP="00056E10">
      <w:pPr>
        <w:pStyle w:val="HTMLPreformatted"/>
        <w:shd w:val="clear" w:color="auto" w:fill="EEFFCC"/>
        <w:rPr>
          <w:ins w:id="0" w:author="Huang, Vin"/>
          <w:rFonts w:ascii="Consolas" w:hAnsi="Consolas"/>
          <w:color w:val="404040"/>
          <w:sz w:val="18"/>
          <w:szCs w:val="18"/>
        </w:rPr>
      </w:pPr>
      <w:proofErr w:type="spellStart"/>
      <w:proofErr w:type="gramStart"/>
      <w:ins w:id="1" w:author="Huang, Vin">
        <w:r>
          <w:rPr>
            <w:rStyle w:val="n"/>
            <w:rFonts w:ascii="Consolas" w:hAnsi="Consolas"/>
            <w:color w:val="404040"/>
            <w:sz w:val="18"/>
            <w:szCs w:val="18"/>
          </w:rPr>
          <w:t>hipsparseLtSpMMACompress</w:t>
        </w:r>
        <w:proofErr w:type="spellEnd"/>
        <w:r w:rsidR="00056E10">
          <w:rPr>
            <w:rStyle w:val="p"/>
            <w:rFonts w:ascii="Consolas" w:hAnsi="Consolas"/>
            <w:color w:val="404040"/>
            <w:sz w:val="18"/>
            <w:szCs w:val="18"/>
          </w:rPr>
          <w:t>(</w:t>
        </w:r>
        <w:proofErr w:type="gramEnd"/>
        <w:r w:rsidR="00050ABF">
          <w:rPr>
            <w:rStyle w:val="k"/>
            <w:rFonts w:ascii="Consolas" w:hAnsi="Consolas"/>
            <w:b/>
            <w:bCs/>
            <w:color w:val="007020"/>
            <w:sz w:val="18"/>
            <w:szCs w:val="18"/>
          </w:rPr>
          <w:t>const</w:t>
        </w:r>
        <w:r w:rsidR="00050ABF">
          <w:rPr>
            <w:rStyle w:val="w"/>
            <w:rFonts w:ascii="Consolas" w:hAnsi="Consolas"/>
            <w:color w:val="BBBBBB"/>
            <w:sz w:val="18"/>
            <w:szCs w:val="18"/>
          </w:rPr>
          <w:t xml:space="preserve"> </w:t>
        </w:r>
        <w:proofErr w:type="spellStart"/>
        <w:r w:rsidR="007E5266">
          <w:rPr>
            <w:rStyle w:val="n"/>
            <w:rFonts w:ascii="Consolas" w:hAnsi="Consolas"/>
            <w:color w:val="404040"/>
            <w:sz w:val="18"/>
            <w:szCs w:val="18"/>
          </w:rPr>
          <w:t>hipsparseLtHandle_t</w:t>
        </w:r>
        <w:proofErr w:type="spellEnd"/>
        <w:r w:rsidR="008A7997">
          <w:rPr>
            <w:rStyle w:val="n"/>
            <w:rFonts w:ascii="Consolas" w:hAnsi="Consolas"/>
            <w:color w:val="404040"/>
            <w:sz w:val="18"/>
            <w:szCs w:val="18"/>
          </w:rPr>
          <w:t>*</w:t>
        </w:r>
        <w:r w:rsidR="00056E10">
          <w:rPr>
            <w:rStyle w:val="w"/>
            <w:rFonts w:ascii="Consolas" w:hAnsi="Consolas"/>
            <w:color w:val="BBBBBB"/>
            <w:sz w:val="18"/>
            <w:szCs w:val="18"/>
          </w:rPr>
          <w:t xml:space="preserve">     </w:t>
        </w:r>
        <w:r w:rsidR="00C744B2">
          <w:rPr>
            <w:rStyle w:val="w"/>
            <w:rFonts w:ascii="Consolas" w:hAnsi="Consolas"/>
            <w:color w:val="BBBBBB"/>
            <w:sz w:val="18"/>
            <w:szCs w:val="18"/>
          </w:rPr>
          <w:t xml:space="preserve"> </w:t>
        </w:r>
        <w:r w:rsidR="00056E10">
          <w:rPr>
            <w:rStyle w:val="n"/>
            <w:rFonts w:ascii="Consolas" w:hAnsi="Consolas"/>
            <w:color w:val="404040"/>
            <w:sz w:val="18"/>
            <w:szCs w:val="18"/>
          </w:rPr>
          <w:t>handle</w:t>
        </w:r>
        <w:r w:rsidR="00056E10">
          <w:rPr>
            <w:rStyle w:val="p"/>
            <w:rFonts w:ascii="Consolas" w:hAnsi="Consolas"/>
            <w:color w:val="404040"/>
            <w:sz w:val="18"/>
            <w:szCs w:val="18"/>
          </w:rPr>
          <w:t>,</w:t>
        </w:r>
      </w:ins>
    </w:p>
    <w:p w14:paraId="18F48E2B" w14:textId="5B9D3A1C" w:rsidR="00056E10" w:rsidRDefault="00056E10" w:rsidP="00056E10">
      <w:pPr>
        <w:pStyle w:val="HTMLPreformatted"/>
        <w:shd w:val="clear" w:color="auto" w:fill="EEFFCC"/>
        <w:rPr>
          <w:ins w:id="2" w:author="Huang, Vin"/>
          <w:rFonts w:ascii="Consolas" w:hAnsi="Consolas"/>
          <w:color w:val="404040"/>
          <w:sz w:val="18"/>
          <w:szCs w:val="18"/>
        </w:rPr>
      </w:pPr>
      <w:ins w:id="3" w:author="Huang, Vin">
        <w:r>
          <w:rPr>
            <w:rStyle w:val="w"/>
            <w:rFonts w:ascii="Consolas" w:hAnsi="Consolas"/>
            <w:color w:val="BBBBBB"/>
            <w:sz w:val="18"/>
            <w:szCs w:val="18"/>
          </w:rPr>
          <w:t xml:space="preserve">                        </w:t>
        </w:r>
        <w:r w:rsidR="00C744B2">
          <w:rPr>
            <w:rStyle w:val="w"/>
            <w:rFonts w:ascii="Consolas" w:hAnsi="Consolas"/>
            <w:color w:val="BBBBBB"/>
            <w:sz w:val="18"/>
            <w:szCs w:val="18"/>
          </w:rPr>
          <w:t xml:space="preserve">    </w:t>
        </w:r>
        <w:r>
          <w:rPr>
            <w:rStyle w:val="k"/>
            <w:rFonts w:ascii="Consolas" w:hAnsi="Consolas"/>
            <w:b/>
            <w:bCs/>
            <w:color w:val="007020"/>
            <w:sz w:val="18"/>
            <w:szCs w:val="18"/>
          </w:rPr>
          <w:t>const</w:t>
        </w:r>
        <w:r>
          <w:rPr>
            <w:rStyle w:val="w"/>
            <w:rFonts w:ascii="Consolas" w:hAnsi="Consolas"/>
            <w:color w:val="BBBBBB"/>
            <w:sz w:val="18"/>
            <w:szCs w:val="18"/>
          </w:rPr>
          <w:t xml:space="preserve"> </w:t>
        </w:r>
        <w:proofErr w:type="spellStart"/>
        <w:r w:rsidR="00EB500F">
          <w:rPr>
            <w:rStyle w:val="n"/>
            <w:rFonts w:ascii="Consolas" w:hAnsi="Consolas"/>
            <w:color w:val="404040"/>
            <w:sz w:val="18"/>
            <w:szCs w:val="18"/>
          </w:rPr>
          <w:t>hipsparseLtMatmulPlan_t</w:t>
        </w:r>
        <w:proofErr w:type="spellEnd"/>
        <w:r w:rsidR="008A7997">
          <w:rPr>
            <w:rStyle w:val="n"/>
            <w:rFonts w:ascii="Consolas" w:hAnsi="Consolas"/>
            <w:color w:val="404040"/>
            <w:sz w:val="18"/>
            <w:szCs w:val="18"/>
          </w:rPr>
          <w:t>*</w:t>
        </w:r>
        <w:r>
          <w:rPr>
            <w:rStyle w:val="w"/>
            <w:rFonts w:ascii="Consolas" w:hAnsi="Consolas"/>
            <w:color w:val="BBBBBB"/>
            <w:sz w:val="18"/>
            <w:szCs w:val="18"/>
          </w:rPr>
          <w:t xml:space="preserve"> </w:t>
        </w:r>
        <w:r>
          <w:rPr>
            <w:rStyle w:val="n"/>
            <w:rFonts w:ascii="Consolas" w:hAnsi="Consolas"/>
            <w:color w:val="404040"/>
            <w:sz w:val="18"/>
            <w:szCs w:val="18"/>
          </w:rPr>
          <w:t>plan</w:t>
        </w:r>
        <w:r>
          <w:rPr>
            <w:rStyle w:val="p"/>
            <w:rFonts w:ascii="Consolas" w:hAnsi="Consolas"/>
            <w:color w:val="404040"/>
            <w:sz w:val="18"/>
            <w:szCs w:val="18"/>
          </w:rPr>
          <w:t>,</w:t>
        </w:r>
      </w:ins>
    </w:p>
    <w:p w14:paraId="3BB9BC58" w14:textId="5CEBB654" w:rsidR="00056E10" w:rsidRDefault="00056E10" w:rsidP="00056E10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EB66EF">
        <w:rPr>
          <w:rFonts w:ascii="Consolas" w:hAnsi="Consolas"/>
          <w:color w:val="404040"/>
          <w:sz w:val="18"/>
          <w:szCs w:val="18"/>
        </w:rPr>
        <w:t xml:space="preserve">                     </w:t>
      </w:r>
      <w:r w:rsidR="00C744B2" w:rsidRPr="00EB66EF">
        <w:rPr>
          <w:rFonts w:ascii="Consolas" w:hAnsi="Consolas"/>
          <w:color w:val="404040"/>
          <w:sz w:val="18"/>
          <w:szCs w:val="18"/>
        </w:rPr>
        <w:t xml:space="preserve">    </w:t>
      </w:r>
      <w:proofErr w:type="spellStart"/>
      <w:r w:rsidR="0066180E" w:rsidRPr="00EB66EF">
        <w:rPr>
          <w:rFonts w:ascii="Consolas" w:hAnsi="Consolas"/>
          <w:color w:val="404040"/>
          <w:sz w:val="18"/>
          <w:szCs w:val="18"/>
        </w:rPr>
        <w:t>hipStream_t</w:t>
      </w:r>
      <w:proofErr w:type="spellEnd"/>
      <w:r w:rsidRPr="00EB66EF">
        <w:rPr>
          <w:rFonts w:ascii="Consolas" w:hAnsi="Consolas"/>
          <w:color w:val="404040"/>
          <w:sz w:val="18"/>
          <w:szCs w:val="18"/>
        </w:rPr>
        <w:t xml:space="preserve">                  </w:t>
      </w:r>
      <w:r w:rsidR="00C744B2" w:rsidRPr="00EB66EF">
        <w:rPr>
          <w:rFonts w:ascii="Consolas" w:hAnsi="Consolas"/>
          <w:color w:val="404040"/>
          <w:sz w:val="18"/>
          <w:szCs w:val="18"/>
        </w:rPr>
        <w:t xml:space="preserve"> </w:t>
      </w:r>
      <w:r w:rsidR="008A7997" w:rsidRPr="00EB66EF">
        <w:rPr>
          <w:rFonts w:ascii="Consolas" w:hAnsi="Consolas"/>
          <w:color w:val="404040"/>
          <w:sz w:val="18"/>
          <w:szCs w:val="18"/>
        </w:rPr>
        <w:t xml:space="preserve"> </w:t>
      </w:r>
      <w:r w:rsidRPr="00EB66EF">
        <w:rPr>
          <w:rFonts w:ascii="Consolas" w:hAnsi="Consolas"/>
          <w:color w:val="404040"/>
          <w:sz w:val="18"/>
          <w:szCs w:val="18"/>
        </w:rPr>
        <w:t>stream)</w:t>
      </w:r>
    </w:p>
    <w:p w14:paraId="6BB9C6FF" w14:textId="6D2AF2F8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compresses a dense matrix </w:t>
      </w:r>
      <w:proofErr w:type="spellStart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d_dense</w:t>
      </w:r>
      <w:proofErr w:type="spellEnd"/>
      <w:r>
        <w:rPr>
          <w:rFonts w:ascii="Lato" w:hAnsi="Lato"/>
          <w:color w:val="404040"/>
        </w:rPr>
        <w:t>. The </w:t>
      </w:r>
      <w:r>
        <w:rPr>
          <w:rStyle w:val="Emphasis"/>
          <w:rFonts w:ascii="Lato" w:hAnsi="Lato"/>
          <w:color w:val="404040"/>
        </w:rPr>
        <w:t>compressed</w:t>
      </w:r>
      <w:r>
        <w:rPr>
          <w:rFonts w:ascii="Lato" w:hAnsi="Lato"/>
          <w:color w:val="404040"/>
        </w:rPr>
        <w:t> matrix is intended to be used as the first</w:t>
      </w:r>
      <w:r w:rsidR="00C744B2">
        <w:rPr>
          <w:rFonts w:ascii="Lato" w:hAnsi="Lato"/>
          <w:color w:val="404040"/>
        </w:rPr>
        <w:t xml:space="preserve"> </w:t>
      </w:r>
      <w:r>
        <w:rPr>
          <w:rFonts w:ascii="Lato" w:hAnsi="Lato"/>
          <w:color w:val="404040"/>
        </w:rPr>
        <w:t>operand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A</w:t>
      </w:r>
      <w:r>
        <w:rPr>
          <w:rFonts w:ascii="Lato" w:hAnsi="Lato"/>
          <w:color w:val="404040"/>
        </w:rPr>
        <w:t> in the </w:t>
      </w:r>
      <w:proofErr w:type="spellStart"/>
      <w:proofErr w:type="gramStart"/>
      <w:r w:rsidR="00BD57DD">
        <w:rPr>
          <w:rStyle w:val="std"/>
          <w:rFonts w:ascii="Lato" w:hAnsi="Lato"/>
          <w:color w:val="76B900"/>
        </w:rPr>
        <w:t>hipsparseLtMatmul</w:t>
      </w:r>
      <w:r w:rsidR="00606F4D" w:rsidRPr="00606F4D">
        <w:rPr>
          <w:rStyle w:val="std"/>
          <w:rFonts w:ascii="Lato" w:hAnsi="Lato"/>
          <w:color w:val="76B900"/>
        </w:rPr>
        <w:t>l</w:t>
      </w:r>
      <w:proofErr w:type="spellEnd"/>
      <w:r>
        <w:rPr>
          <w:rStyle w:val="std"/>
          <w:rFonts w:ascii="Lato" w:hAnsi="Lato"/>
          <w:color w:val="76B900"/>
        </w:rPr>
        <w:t>(</w:t>
      </w:r>
      <w:proofErr w:type="gramEnd"/>
      <w:r>
        <w:rPr>
          <w:rStyle w:val="std"/>
          <w:rFonts w:ascii="Lato" w:hAnsi="Lato"/>
          <w:color w:val="76B900"/>
        </w:rPr>
        <w:t>)</w:t>
      </w:r>
      <w:r>
        <w:rPr>
          <w:rFonts w:ascii="Lato" w:hAnsi="Lato"/>
          <w:color w:val="404040"/>
        </w:rPr>
        <w:t> function.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6"/>
        <w:gridCol w:w="1287"/>
        <w:gridCol w:w="1116"/>
        <w:gridCol w:w="3389"/>
      </w:tblGrid>
      <w:tr w:rsidR="00056E10" w14:paraId="354235B1" w14:textId="77777777" w:rsidTr="00056E10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114025F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7ABD959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6BDCED9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AB5386C" w14:textId="77777777" w:rsidR="00056E10" w:rsidRDefault="00056E1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056E10" w14:paraId="79BA74C3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8129274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81" w:anchor="cusparselthandle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B894D1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D5F939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6AD1990" w14:textId="10F3AA1C" w:rsidR="00056E10" w:rsidRDefault="0062730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056E10">
              <w:rPr>
                <w:sz w:val="22"/>
                <w:szCs w:val="22"/>
              </w:rPr>
              <w:t xml:space="preserve"> library handle</w:t>
            </w:r>
          </w:p>
        </w:tc>
      </w:tr>
      <w:tr w:rsidR="00056E10" w14:paraId="4E7984A9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11E59AD" w14:textId="77777777" w:rsidR="00056E10" w:rsidRDefault="00A06F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hyperlink r:id="rId82" w:anchor="cusparseltmatmulplan-t" w:history="1">
              <w:r w:rsidR="00056E10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plan</w:t>
              </w:r>
            </w:hyperlink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462E6A4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136DC2C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A96AF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Matrix multiplication plan</w:t>
            </w:r>
          </w:p>
        </w:tc>
      </w:tr>
      <w:tr w:rsidR="00056E10" w14:paraId="2AE2E5BB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6E315B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d_dense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0C4206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F1B3DD3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31F829F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dense matrix</w:t>
            </w:r>
          </w:p>
        </w:tc>
      </w:tr>
      <w:tr w:rsidR="00056E10" w14:paraId="2630EDEA" w14:textId="77777777" w:rsidTr="00056E10">
        <w:tc>
          <w:tcPr>
            <w:tcW w:w="0" w:type="auto"/>
            <w:tcBorders>
              <w:left w:val="single" w:sz="2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D93F3D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d_compressed</w:t>
            </w:r>
            <w:proofErr w:type="spellEnd"/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FFEBF8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B063C8A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6" w:space="0" w:color="E1E4E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94D5132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 </w:t>
            </w:r>
            <w:r>
              <w:rPr>
                <w:rStyle w:val="Emphasis"/>
                <w:sz w:val="22"/>
                <w:szCs w:val="22"/>
              </w:rPr>
              <w:t>compressed</w:t>
            </w:r>
            <w:r>
              <w:rPr>
                <w:sz w:val="22"/>
                <w:szCs w:val="22"/>
              </w:rPr>
              <w:t> matrix</w:t>
            </w:r>
          </w:p>
        </w:tc>
      </w:tr>
      <w:tr w:rsidR="00056E10" w14:paraId="21989D38" w14:textId="77777777" w:rsidTr="00056E10">
        <w:tc>
          <w:tcPr>
            <w:tcW w:w="0" w:type="auto"/>
            <w:tcBorders>
              <w:left w:val="single" w:sz="2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E240280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lastRenderedPageBreak/>
              <w:t>stream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680AFD6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1E65539" w14:textId="77777777" w:rsidR="00056E10" w:rsidRDefault="00056E1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left w:val="single" w:sz="6" w:space="0" w:color="E1E4E5"/>
              <w:bottom w:val="single" w:sz="2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C603330" w14:textId="6FDAF59A" w:rsidR="00056E10" w:rsidRDefault="00F468A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HIP</w:t>
            </w:r>
            <w:r w:rsidR="00056E10">
              <w:rPr>
                <w:sz w:val="22"/>
                <w:szCs w:val="22"/>
              </w:rPr>
              <w:t xml:space="preserve"> stream for the computation</w:t>
            </w:r>
          </w:p>
        </w:tc>
      </w:tr>
    </w:tbl>
    <w:p w14:paraId="76D42C95" w14:textId="77777777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Style w:val="Strong"/>
          <w:rFonts w:ascii="Lato" w:hAnsi="Lato"/>
          <w:color w:val="404040"/>
        </w:rPr>
        <w:t>Properties</w:t>
      </w:r>
    </w:p>
    <w:p w14:paraId="44BF35A8" w14:textId="77777777" w:rsidR="00056E10" w:rsidRDefault="00056E10" w:rsidP="00056E10">
      <w:pPr>
        <w:pStyle w:val="NormalWeb"/>
        <w:numPr>
          <w:ilvl w:val="0"/>
          <w:numId w:val="23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routine requires no extra storage</w:t>
      </w:r>
    </w:p>
    <w:p w14:paraId="767A4CAA" w14:textId="77777777" w:rsidR="00056E10" w:rsidRDefault="00056E10" w:rsidP="00056E10">
      <w:pPr>
        <w:pStyle w:val="NormalWeb"/>
        <w:numPr>
          <w:ilvl w:val="0"/>
          <w:numId w:val="23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routine supports asynchronous execution with respect to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stream</w:t>
      </w:r>
    </w:p>
    <w:p w14:paraId="72139CDE" w14:textId="1A53EE03" w:rsidR="00056E10" w:rsidRDefault="00056E10" w:rsidP="00056E10">
      <w:pPr>
        <w:pStyle w:val="NormalWeb"/>
        <w:shd w:val="clear" w:color="auto" w:fill="FCFCFC"/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62730D">
        <w:rPr>
          <w:rFonts w:ascii="Lato" w:hAnsi="Lato"/>
          <w:color w:val="404040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35E64096" w14:textId="77F9801A" w:rsidR="00CE062B" w:rsidRDefault="00A06F6A" w:rsidP="00CE062B">
      <w:pPr>
        <w:shd w:val="clear" w:color="auto" w:fill="FCFCFC"/>
        <w:spacing w:before="360" w:after="36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529869BA">
          <v:rect id="_x0000_i1064" style="width:0;height:.75pt" o:hralign="center" o:bullet="t" o:hrstd="t" o:hr="t" fillcolor="#a0a0a0" stroked="f"/>
        </w:pict>
      </w:r>
    </w:p>
    <w:p w14:paraId="7E97D35A" w14:textId="3F6BD055" w:rsidR="00CE062B" w:rsidRDefault="00CE062B" w:rsidP="00CE062B">
      <w:pPr>
        <w:pStyle w:val="Heading3"/>
        <w:shd w:val="clear" w:color="auto" w:fill="FCFCFC"/>
        <w:spacing w:before="0" w:beforeAutospacing="0"/>
        <w:rPr>
          <w:rFonts w:ascii="Georgia" w:hAnsi="Georgia"/>
          <w:color w:val="404040"/>
          <w:sz w:val="30"/>
          <w:szCs w:val="30"/>
        </w:rPr>
      </w:pPr>
      <w:r>
        <w:rPr>
          <w:rStyle w:val="pre"/>
          <w:rFonts w:ascii="Consolas" w:hAnsi="Consolas" w:cs="Courier New"/>
          <w:b w:val="0"/>
          <w:bCs w:val="0"/>
          <w:color w:val="E74C3C"/>
          <w:sz w:val="23"/>
          <w:szCs w:val="23"/>
          <w:bdr w:val="single" w:sz="6" w:space="2" w:color="E1E4E5" w:frame="1"/>
          <w:shd w:val="clear" w:color="auto" w:fill="FFFFFF"/>
        </w:rPr>
        <w:t>hipsparseLtSpMMACompress2</w:t>
      </w:r>
    </w:p>
    <w:p w14:paraId="114B67CD" w14:textId="77777777" w:rsid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proofErr w:type="spellStart"/>
      <w:r>
        <w:rPr>
          <w:rStyle w:val="n"/>
          <w:rFonts w:ascii="Consolas" w:hAnsi="Consolas"/>
          <w:color w:val="404040"/>
          <w:sz w:val="18"/>
          <w:szCs w:val="18"/>
        </w:rPr>
        <w:t>hipsparseLtStatus_t</w:t>
      </w:r>
      <w:proofErr w:type="spellEnd"/>
    </w:p>
    <w:p w14:paraId="4D664941" w14:textId="3DF42760" w:rsidR="002804D3" w:rsidRP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2804D3">
        <w:rPr>
          <w:rFonts w:ascii="Consolas" w:hAnsi="Consolas"/>
          <w:color w:val="404040"/>
          <w:sz w:val="18"/>
          <w:szCs w:val="18"/>
        </w:rPr>
        <w:t xml:space="preserve">hipsparseLtSpMMACompress2(const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hipsparseLtHandle_t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>*        handle,</w:t>
      </w:r>
    </w:p>
    <w:p w14:paraId="68152B23" w14:textId="7C4D7657" w:rsidR="002804D3" w:rsidRP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2804D3">
        <w:rPr>
          <w:rFonts w:ascii="Consolas" w:hAnsi="Consolas"/>
          <w:color w:val="404040"/>
          <w:sz w:val="18"/>
          <w:szCs w:val="18"/>
        </w:rPr>
        <w:t xml:space="preserve">                          const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hipsparseLtMatDescriptor_t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 xml:space="preserve">*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sparseMatDescr</w:t>
      </w:r>
      <w:proofErr w:type="spellEnd"/>
    </w:p>
    <w:p w14:paraId="0F24C678" w14:textId="77777777" w:rsidR="002804D3" w:rsidRP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2804D3">
        <w:rPr>
          <w:rFonts w:ascii="Consolas" w:hAnsi="Consolas"/>
          <w:color w:val="404040"/>
          <w:sz w:val="18"/>
          <w:szCs w:val="18"/>
        </w:rPr>
        <w:t xml:space="preserve">                          int                              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isSparseA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>,</w:t>
      </w:r>
    </w:p>
    <w:p w14:paraId="10DE9A86" w14:textId="77777777" w:rsidR="002804D3" w:rsidRP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2804D3">
        <w:rPr>
          <w:rFonts w:ascii="Consolas" w:hAnsi="Consolas"/>
          <w:color w:val="404040"/>
          <w:sz w:val="18"/>
          <w:szCs w:val="18"/>
        </w:rPr>
        <w:t xml:space="preserve">                         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hipsparseLtOperation_t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 xml:space="preserve">            op,</w:t>
      </w:r>
    </w:p>
    <w:p w14:paraId="46DAD19C" w14:textId="23964592" w:rsidR="002804D3" w:rsidRP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2804D3">
        <w:rPr>
          <w:rFonts w:ascii="Consolas" w:hAnsi="Consolas"/>
          <w:color w:val="404040"/>
          <w:sz w:val="18"/>
          <w:szCs w:val="18"/>
        </w:rPr>
        <w:t xml:space="preserve">                          const void*                      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d_dense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>,</w:t>
      </w:r>
    </w:p>
    <w:p w14:paraId="53A819B9" w14:textId="77777777" w:rsidR="002804D3" w:rsidRP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2804D3">
        <w:rPr>
          <w:rFonts w:ascii="Consolas" w:hAnsi="Consolas"/>
          <w:color w:val="404040"/>
          <w:sz w:val="18"/>
          <w:szCs w:val="18"/>
        </w:rPr>
        <w:t xml:space="preserve">                          void*                            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d_compressed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>,</w:t>
      </w:r>
    </w:p>
    <w:p w14:paraId="613A59C4" w14:textId="72EFB60E" w:rsidR="002804D3" w:rsidRDefault="002804D3" w:rsidP="002804D3">
      <w:pPr>
        <w:pStyle w:val="HTMLPreformatted"/>
        <w:shd w:val="clear" w:color="auto" w:fill="EEFFCC"/>
        <w:rPr>
          <w:rFonts w:ascii="Consolas" w:hAnsi="Consolas"/>
          <w:color w:val="404040"/>
          <w:sz w:val="18"/>
          <w:szCs w:val="18"/>
        </w:rPr>
      </w:pPr>
      <w:r w:rsidRPr="002804D3">
        <w:rPr>
          <w:rFonts w:ascii="Consolas" w:hAnsi="Consolas"/>
          <w:color w:val="404040"/>
          <w:sz w:val="18"/>
          <w:szCs w:val="18"/>
        </w:rPr>
        <w:t xml:space="preserve">                          </w:t>
      </w:r>
      <w:proofErr w:type="spellStart"/>
      <w:r w:rsidRPr="002804D3">
        <w:rPr>
          <w:rFonts w:ascii="Consolas" w:hAnsi="Consolas"/>
          <w:color w:val="404040"/>
          <w:sz w:val="18"/>
          <w:szCs w:val="18"/>
        </w:rPr>
        <w:t>hipStream_t</w:t>
      </w:r>
      <w:proofErr w:type="spellEnd"/>
      <w:r w:rsidRPr="002804D3">
        <w:rPr>
          <w:rFonts w:ascii="Consolas" w:hAnsi="Consolas"/>
          <w:color w:val="404040"/>
          <w:sz w:val="18"/>
          <w:szCs w:val="18"/>
        </w:rPr>
        <w:t xml:space="preserve">                       stream)</w:t>
      </w:r>
    </w:p>
    <w:p w14:paraId="5DA63265" w14:textId="4B5389E0" w:rsidR="00CE062B" w:rsidRDefault="00CE062B" w:rsidP="00CE062B">
      <w:pPr>
        <w:pStyle w:val="NormalWeb"/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function compresses a dense matrix </w:t>
      </w:r>
      <w:proofErr w:type="spellStart"/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d_dense</w:t>
      </w:r>
      <w:proofErr w:type="spellEnd"/>
      <w:r>
        <w:rPr>
          <w:rFonts w:ascii="Lato" w:hAnsi="Lato"/>
          <w:color w:val="404040"/>
        </w:rPr>
        <w:t>. The </w:t>
      </w:r>
      <w:r>
        <w:rPr>
          <w:rStyle w:val="Emphasis"/>
          <w:rFonts w:ascii="Lato" w:hAnsi="Lato"/>
          <w:color w:val="404040"/>
        </w:rPr>
        <w:t>compressed</w:t>
      </w:r>
      <w:r>
        <w:rPr>
          <w:rFonts w:ascii="Lato" w:hAnsi="Lato"/>
          <w:color w:val="404040"/>
        </w:rPr>
        <w:t> matrix is intended to be used as the first operand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A</w:t>
      </w:r>
      <w:r>
        <w:rPr>
          <w:rFonts w:ascii="Lato" w:hAnsi="Lato"/>
          <w:color w:val="404040"/>
        </w:rPr>
        <w:t> in the </w:t>
      </w:r>
      <w:proofErr w:type="spellStart"/>
      <w:r w:rsidR="002804D3">
        <w:rPr>
          <w:rStyle w:val="std"/>
          <w:rFonts w:ascii="Lato" w:hAnsi="Lato"/>
          <w:color w:val="76B900"/>
        </w:rPr>
        <w:t>hipsparselt</w:t>
      </w:r>
      <w:r>
        <w:rPr>
          <w:rStyle w:val="std"/>
          <w:rFonts w:ascii="Lato" w:hAnsi="Lato"/>
          <w:color w:val="76B900"/>
        </w:rPr>
        <w:t>_</w:t>
      </w:r>
      <w:proofErr w:type="gramStart"/>
      <w:r>
        <w:rPr>
          <w:rStyle w:val="std"/>
          <w:rFonts w:ascii="Lato" w:hAnsi="Lato"/>
          <w:color w:val="76B900"/>
        </w:rPr>
        <w:t>matmul</w:t>
      </w:r>
      <w:proofErr w:type="spellEnd"/>
      <w:r>
        <w:rPr>
          <w:rStyle w:val="std"/>
          <w:rFonts w:ascii="Lato" w:hAnsi="Lato"/>
          <w:color w:val="76B900"/>
        </w:rPr>
        <w:t>(</w:t>
      </w:r>
      <w:proofErr w:type="gramEnd"/>
      <w:r>
        <w:rPr>
          <w:rStyle w:val="std"/>
          <w:rFonts w:ascii="Lato" w:hAnsi="Lato"/>
          <w:color w:val="76B900"/>
        </w:rPr>
        <w:t>)</w:t>
      </w:r>
      <w:r>
        <w:rPr>
          <w:rFonts w:ascii="Lato" w:hAnsi="Lato"/>
          <w:color w:val="404040"/>
        </w:rPr>
        <w:t> function.</w:t>
      </w:r>
    </w:p>
    <w:tbl>
      <w:tblPr>
        <w:tblW w:w="0" w:type="auto"/>
        <w:tblBorders>
          <w:top w:val="single" w:sz="6" w:space="0" w:color="E1E4E5"/>
          <w:left w:val="single" w:sz="6" w:space="0" w:color="E1E4E5"/>
          <w:bottom w:val="single" w:sz="6" w:space="0" w:color="E1E4E5"/>
          <w:right w:val="single" w:sz="6" w:space="0" w:color="E1E4E5"/>
        </w:tblBorders>
        <w:tblLook w:val="04A0" w:firstRow="1" w:lastRow="0" w:firstColumn="1" w:lastColumn="0" w:noHBand="0" w:noVBand="1"/>
      </w:tblPr>
      <w:tblGrid>
        <w:gridCol w:w="1822"/>
        <w:gridCol w:w="1287"/>
        <w:gridCol w:w="1116"/>
        <w:gridCol w:w="5119"/>
      </w:tblGrid>
      <w:tr w:rsidR="00CE062B" w14:paraId="0A6336AF" w14:textId="77777777" w:rsidTr="00CE062B">
        <w:trPr>
          <w:tblHeader/>
        </w:trPr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BE82721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432000C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Memory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D3884C8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In/Out</w:t>
            </w:r>
          </w:p>
        </w:tc>
        <w:tc>
          <w:tcPr>
            <w:tcW w:w="0" w:type="auto"/>
            <w:tcBorders>
              <w:top w:val="single" w:sz="6" w:space="0" w:color="E1E4E5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C4ABDE0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CE062B" w14:paraId="10B40021" w14:textId="77777777" w:rsidTr="00CE062B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B35983D" w14:textId="77777777" w:rsidR="00CE062B" w:rsidRDefault="00A06F6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hyperlink r:id="rId83" w:anchor="cusparselthandle-t" w:history="1">
              <w:r w:rsidR="00CE062B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handle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21E2CA1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AA31FD7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F093E9E" w14:textId="663663A9" w:rsidR="00CE062B" w:rsidRDefault="002804D3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hipsparselt</w:t>
            </w:r>
            <w:proofErr w:type="spellEnd"/>
            <w:r w:rsidR="00CE062B">
              <w:rPr>
                <w:sz w:val="22"/>
                <w:szCs w:val="22"/>
              </w:rPr>
              <w:t xml:space="preserve"> library handle</w:t>
            </w:r>
          </w:p>
        </w:tc>
      </w:tr>
      <w:tr w:rsidR="00CE062B" w14:paraId="0C5345DB" w14:textId="77777777" w:rsidTr="00CE062B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475A576" w14:textId="77777777" w:rsidR="00CE062B" w:rsidRDefault="00A06F6A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hyperlink r:id="rId84" w:anchor="cusparseltmatmuldescriptor-t" w:history="1">
              <w:proofErr w:type="spellStart"/>
              <w:r w:rsidR="00CE062B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sparseMatDescr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5997E8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825524E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AD36EED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structured(sparse) matrix descriptor</w:t>
            </w:r>
          </w:p>
        </w:tc>
      </w:tr>
      <w:tr w:rsidR="00CE062B" w14:paraId="387231AC" w14:textId="77777777" w:rsidTr="00CE062B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1AB882B" w14:textId="77777777" w:rsidR="00CE062B" w:rsidRDefault="00A06F6A">
            <w:pPr>
              <w:pStyle w:val="NormalWeb"/>
              <w:spacing w:before="0" w:beforeAutospacing="0" w:after="0" w:afterAutospacing="0" w:line="256" w:lineRule="auto"/>
            </w:pPr>
            <w:hyperlink r:id="rId85" w:anchor="cusparseltmatmuldescriptor-t" w:history="1">
              <w:proofErr w:type="spellStart"/>
              <w:r w:rsidR="00CE062B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isSparse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C93E0DE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26793E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shd w:val="clear" w:color="auto" w:fill="F2F2F2" w:themeFill="background1" w:themeFillShade="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F061C22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specify if the structured (sparse) matrix is in the first position (</w:t>
            </w:r>
            <w:proofErr w:type="spellStart"/>
            <w:r>
              <w:rPr>
                <w:sz w:val="22"/>
                <w:szCs w:val="22"/>
              </w:rPr>
              <w:t>matA</w:t>
            </w:r>
            <w:proofErr w:type="spellEnd"/>
            <w:r>
              <w:rPr>
                <w:sz w:val="22"/>
                <w:szCs w:val="22"/>
              </w:rPr>
              <w:t xml:space="preserve"> or </w:t>
            </w:r>
            <w:proofErr w:type="spellStart"/>
            <w:r>
              <w:rPr>
                <w:sz w:val="22"/>
                <w:szCs w:val="22"/>
              </w:rPr>
              <w:t>matB</w:t>
            </w:r>
            <w:proofErr w:type="spellEnd"/>
            <w:r>
              <w:rPr>
                <w:sz w:val="22"/>
                <w:szCs w:val="22"/>
              </w:rPr>
              <w:t xml:space="preserve">) (only support </w:t>
            </w:r>
            <w:proofErr w:type="spellStart"/>
            <w:r>
              <w:rPr>
                <w:sz w:val="22"/>
                <w:szCs w:val="22"/>
              </w:rPr>
              <w:t>matA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CE062B" w14:paraId="6B57D80A" w14:textId="77777777" w:rsidTr="00CE062B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FE86DDA" w14:textId="77777777" w:rsidR="00CE062B" w:rsidRDefault="00A06F6A">
            <w:pPr>
              <w:pStyle w:val="NormalWeb"/>
              <w:spacing w:before="0" w:beforeAutospacing="0" w:after="0" w:afterAutospacing="0" w:line="256" w:lineRule="auto"/>
            </w:pPr>
            <w:hyperlink r:id="rId86" w:anchor="cusparseltmatmuldescriptor-t" w:history="1">
              <w:r w:rsidR="00CE062B">
                <w:rPr>
                  <w:rStyle w:val="pre"/>
                  <w:rFonts w:ascii="Consolas" w:hAnsi="Consolas" w:cs="Courier New"/>
                  <w:color w:val="E74C3C"/>
                  <w:sz w:val="16"/>
                  <w:szCs w:val="16"/>
                  <w:bdr w:val="single" w:sz="6" w:space="2" w:color="E1E4E5" w:frame="1"/>
                  <w:shd w:val="clear" w:color="auto" w:fill="FFFFFF"/>
                </w:rPr>
                <w:t>op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2CAF9EB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FE28F47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19F67A4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 that will be applied to the structured (sparse) matrix in the multiplication</w:t>
            </w:r>
          </w:p>
        </w:tc>
      </w:tr>
      <w:tr w:rsidR="00CE062B" w14:paraId="1DA4E5BC" w14:textId="77777777" w:rsidTr="00CE062B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407F331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d_dense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0096681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AE5C8C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321401A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 dense matrix</w:t>
            </w:r>
          </w:p>
        </w:tc>
      </w:tr>
      <w:tr w:rsidR="00CE062B" w14:paraId="16FFA85D" w14:textId="77777777" w:rsidTr="00CE062B">
        <w:tc>
          <w:tcPr>
            <w:tcW w:w="0" w:type="auto"/>
            <w:tcBorders>
              <w:top w:val="nil"/>
              <w:left w:val="single" w:sz="2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A0E314A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d_compressed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D85D579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Device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25B6AE2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6" w:space="0" w:color="E1E4E5"/>
              <w:right w:val="single" w:sz="6" w:space="0" w:color="E1E4E5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820378B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Pointer to the </w:t>
            </w:r>
            <w:r>
              <w:rPr>
                <w:rStyle w:val="Emphasis"/>
                <w:sz w:val="22"/>
                <w:szCs w:val="22"/>
              </w:rPr>
              <w:t>compressed</w:t>
            </w:r>
            <w:r>
              <w:rPr>
                <w:sz w:val="22"/>
                <w:szCs w:val="22"/>
              </w:rPr>
              <w:t> matrix</w:t>
            </w:r>
          </w:p>
        </w:tc>
      </w:tr>
      <w:tr w:rsidR="00CE062B" w14:paraId="29A97BFD" w14:textId="77777777" w:rsidTr="00CE062B">
        <w:tc>
          <w:tcPr>
            <w:tcW w:w="0" w:type="auto"/>
            <w:tcBorders>
              <w:top w:val="nil"/>
              <w:left w:val="single" w:sz="2" w:space="0" w:color="E1E4E5"/>
              <w:bottom w:val="single" w:sz="2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8EABB98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rStyle w:val="pre"/>
                <w:rFonts w:ascii="Consolas" w:hAnsi="Consolas" w:cs="Courier New"/>
                <w:color w:val="E74C3C"/>
                <w:sz w:val="16"/>
                <w:szCs w:val="16"/>
                <w:bdr w:val="single" w:sz="6" w:space="2" w:color="E1E4E5" w:frame="1"/>
                <w:shd w:val="clear" w:color="auto" w:fill="FFFFFF"/>
              </w:rPr>
              <w:t>stream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2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2B9ED2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2" w:space="0" w:color="E1E4E5"/>
              <w:right w:val="nil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478A7A4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</w:p>
        </w:tc>
        <w:tc>
          <w:tcPr>
            <w:tcW w:w="0" w:type="auto"/>
            <w:tcBorders>
              <w:top w:val="nil"/>
              <w:left w:val="single" w:sz="6" w:space="0" w:color="E1E4E5"/>
              <w:bottom w:val="single" w:sz="2" w:space="0" w:color="E1E4E5"/>
              <w:right w:val="single" w:sz="6" w:space="0" w:color="E1E4E5"/>
            </w:tcBorders>
            <w:shd w:val="clear" w:color="auto" w:fill="F3F6F6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3C4381C" w14:textId="77777777" w:rsidR="00CE062B" w:rsidRDefault="00CE062B">
            <w:pPr>
              <w:pStyle w:val="NormalWeb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HIP stream for the computation</w:t>
            </w:r>
          </w:p>
        </w:tc>
      </w:tr>
    </w:tbl>
    <w:p w14:paraId="66066F60" w14:textId="77777777" w:rsidR="00CE062B" w:rsidRDefault="00CE062B" w:rsidP="00CE062B">
      <w:pPr>
        <w:pStyle w:val="NormalWeb"/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Style w:val="Strong"/>
          <w:rFonts w:ascii="Lato" w:hAnsi="Lato"/>
          <w:color w:val="404040"/>
        </w:rPr>
        <w:t>Properties</w:t>
      </w:r>
    </w:p>
    <w:p w14:paraId="1FEBA73E" w14:textId="77777777" w:rsidR="00CE062B" w:rsidRDefault="00CE062B" w:rsidP="00CE062B">
      <w:pPr>
        <w:pStyle w:val="NormalWeb"/>
        <w:numPr>
          <w:ilvl w:val="0"/>
          <w:numId w:val="29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lastRenderedPageBreak/>
        <w:t>The routine requires no extra storage</w:t>
      </w:r>
    </w:p>
    <w:p w14:paraId="2E7BC88C" w14:textId="77777777" w:rsidR="00CE062B" w:rsidRDefault="00CE062B" w:rsidP="00CE062B">
      <w:pPr>
        <w:pStyle w:val="NormalWeb"/>
        <w:numPr>
          <w:ilvl w:val="0"/>
          <w:numId w:val="29"/>
        </w:numPr>
        <w:shd w:val="clear" w:color="auto" w:fill="FCFCFC"/>
        <w:spacing w:before="0" w:beforeAutospacing="0" w:after="0" w:afterAutospacing="0" w:line="360" w:lineRule="atLeast"/>
        <w:ind w:left="1080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The routine supports asynchronous execution with respect to </w:t>
      </w:r>
      <w:r>
        <w:rPr>
          <w:rStyle w:val="pre"/>
          <w:rFonts w:ascii="Consolas" w:hAnsi="Consolas" w:cs="Courier New"/>
          <w:color w:val="E74C3C"/>
          <w:sz w:val="18"/>
          <w:szCs w:val="18"/>
          <w:bdr w:val="single" w:sz="6" w:space="2" w:color="E1E4E5" w:frame="1"/>
          <w:shd w:val="clear" w:color="auto" w:fill="FFFFFF"/>
        </w:rPr>
        <w:t>stream</w:t>
      </w:r>
    </w:p>
    <w:p w14:paraId="5DC96039" w14:textId="7AFA74F4" w:rsidR="00CE062B" w:rsidRDefault="00CE062B" w:rsidP="00CE062B">
      <w:pPr>
        <w:pStyle w:val="NormalWeb"/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360" w:afterAutospacing="0" w:line="360" w:lineRule="atLeast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t>See </w:t>
      </w:r>
      <w:proofErr w:type="spellStart"/>
      <w:r w:rsidR="002804D3">
        <w:rPr>
          <w:rFonts w:ascii="Lato" w:hAnsi="Lato"/>
          <w:color w:val="404040"/>
        </w:rPr>
        <w:t>hipsparseLtStatus_t</w:t>
      </w:r>
      <w:proofErr w:type="spellEnd"/>
      <w:r>
        <w:rPr>
          <w:rFonts w:ascii="Lato" w:hAnsi="Lato"/>
          <w:color w:val="404040"/>
        </w:rPr>
        <w:t> for the description of the return status.</w:t>
      </w:r>
    </w:p>
    <w:p w14:paraId="117D61D9" w14:textId="77777777" w:rsidR="00CE062B" w:rsidRDefault="00A06F6A" w:rsidP="00CE062B">
      <w:pP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Lato" w:hAnsi="Lato"/>
          <w:color w:val="404040"/>
        </w:rPr>
      </w:pPr>
      <w:r>
        <w:rPr>
          <w:rFonts w:ascii="Lato" w:hAnsi="Lato"/>
          <w:color w:val="404040"/>
        </w:rPr>
        <w:pict w14:anchorId="46333788">
          <v:rect id="_x0000_i1065" style="width:468pt;height:.75pt" o:hralign="center" o:hrstd="t" o:hr="t" fillcolor="#a0a0a0" stroked="f"/>
        </w:pict>
      </w:r>
    </w:p>
    <w:p w14:paraId="198DF4FD" w14:textId="6EB3B91D" w:rsidR="00CE062B" w:rsidRDefault="00CE062B" w:rsidP="00056E10">
      <w:pPr>
        <w:shd w:val="clear" w:color="auto" w:fill="FCFCFC"/>
        <w:spacing w:before="360" w:after="360"/>
        <w:rPr>
          <w:rFonts w:ascii="Lato" w:hAnsi="Lato"/>
          <w:color w:val="404040"/>
        </w:rPr>
      </w:pPr>
    </w:p>
    <w:sectPr w:rsidR="00CE062B">
      <w:headerReference w:type="even" r:id="rId87"/>
      <w:headerReference w:type="default" r:id="rId88"/>
      <w:headerReference w:type="first" r:id="rId8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F6E5C" w14:textId="77777777" w:rsidR="00A84030" w:rsidRDefault="00A84030" w:rsidP="009352AB">
      <w:pPr>
        <w:spacing w:after="0" w:line="240" w:lineRule="auto"/>
      </w:pPr>
      <w:r>
        <w:separator/>
      </w:r>
    </w:p>
  </w:endnote>
  <w:endnote w:type="continuationSeparator" w:id="0">
    <w:p w14:paraId="0E03B76D" w14:textId="77777777" w:rsidR="00A84030" w:rsidRDefault="00A84030" w:rsidP="009352AB">
      <w:pPr>
        <w:spacing w:after="0" w:line="240" w:lineRule="auto"/>
      </w:pPr>
      <w:r>
        <w:continuationSeparator/>
      </w:r>
    </w:p>
  </w:endnote>
  <w:endnote w:type="continuationNotice" w:id="1">
    <w:p w14:paraId="230043B0" w14:textId="77777777" w:rsidR="0081763D" w:rsidRDefault="008176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7CE97" w14:textId="77777777" w:rsidR="00A84030" w:rsidRDefault="00A84030" w:rsidP="009352AB">
      <w:pPr>
        <w:spacing w:after="0" w:line="240" w:lineRule="auto"/>
      </w:pPr>
      <w:r>
        <w:separator/>
      </w:r>
    </w:p>
  </w:footnote>
  <w:footnote w:type="continuationSeparator" w:id="0">
    <w:p w14:paraId="0B226C07" w14:textId="77777777" w:rsidR="00A84030" w:rsidRDefault="00A84030" w:rsidP="009352AB">
      <w:pPr>
        <w:spacing w:after="0" w:line="240" w:lineRule="auto"/>
      </w:pPr>
      <w:r>
        <w:continuationSeparator/>
      </w:r>
    </w:p>
  </w:footnote>
  <w:footnote w:type="continuationNotice" w:id="1">
    <w:p w14:paraId="7CE13A8D" w14:textId="77777777" w:rsidR="0081763D" w:rsidRDefault="008176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1BA63" w14:textId="77777777" w:rsidR="009352AB" w:rsidRDefault="009352A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8803EE1" wp14:editId="5AF900C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065" b="7620"/>
              <wp:wrapSquare wrapText="bothSides"/>
              <wp:docPr id="2" name="Text Box 2" descr="[AMD Official Use Only]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086FED" w14:textId="77777777" w:rsidR="009352AB" w:rsidRPr="009352AB" w:rsidRDefault="009352AB">
                          <w:pPr>
                            <w:rPr>
                              <w:rFonts w:ascii="Arial" w:eastAsia="Arial" w:hAnsi="Arial" w:cs="Arial"/>
                              <w:color w:val="0000FF"/>
                              <w:sz w:val="20"/>
                              <w:szCs w:val="20"/>
                            </w:rPr>
                          </w:pPr>
                          <w:r w:rsidRPr="009352AB">
                            <w:rPr>
                              <w:rFonts w:ascii="Arial" w:eastAsia="Arial" w:hAnsi="Arial" w:cs="Arial"/>
                              <w:color w:val="0000FF"/>
                              <w:sz w:val="20"/>
                              <w:szCs w:val="20"/>
                            </w:rPr>
                            <w:t>[AMD Official Use Only]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803E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[AMD Official Use Only]" style="position:absolute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0A086FED" w14:textId="77777777" w:rsidR="009352AB" w:rsidRPr="009352AB" w:rsidRDefault="009352AB">
                    <w:pPr>
                      <w:rPr>
                        <w:rFonts w:ascii="Arial" w:eastAsia="Arial" w:hAnsi="Arial" w:cs="Arial"/>
                        <w:color w:val="0000FF"/>
                        <w:sz w:val="20"/>
                        <w:szCs w:val="20"/>
                      </w:rPr>
                    </w:pPr>
                    <w:r w:rsidRPr="009352AB">
                      <w:rPr>
                        <w:rFonts w:ascii="Arial" w:eastAsia="Arial" w:hAnsi="Arial" w:cs="Arial"/>
                        <w:color w:val="0000FF"/>
                        <w:sz w:val="20"/>
                        <w:szCs w:val="20"/>
                      </w:rPr>
                      <w:t>[AMD Official Use Only]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1836B" w14:textId="77777777" w:rsidR="009352AB" w:rsidRDefault="009352A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DA081C1" wp14:editId="319E9551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065" b="7620"/>
              <wp:wrapSquare wrapText="bothSides"/>
              <wp:docPr id="3" name="Text Box 3" descr="[AMD Official Use Only]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17E76B" w14:textId="77777777" w:rsidR="009352AB" w:rsidRPr="009352AB" w:rsidRDefault="009352AB">
                          <w:pPr>
                            <w:rPr>
                              <w:rFonts w:ascii="Arial" w:eastAsia="Arial" w:hAnsi="Arial" w:cs="Arial"/>
                              <w:color w:val="0000FF"/>
                              <w:sz w:val="20"/>
                              <w:szCs w:val="20"/>
                            </w:rPr>
                          </w:pPr>
                          <w:r w:rsidRPr="009352AB">
                            <w:rPr>
                              <w:rFonts w:ascii="Arial" w:eastAsia="Arial" w:hAnsi="Arial" w:cs="Arial"/>
                              <w:color w:val="0000FF"/>
                              <w:sz w:val="20"/>
                              <w:szCs w:val="20"/>
                            </w:rPr>
                            <w:t>[AMD Official Use Only]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A081C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[AMD Official Use Only]" style="position:absolute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1117E76B" w14:textId="77777777" w:rsidR="009352AB" w:rsidRPr="009352AB" w:rsidRDefault="009352AB">
                    <w:pPr>
                      <w:rPr>
                        <w:rFonts w:ascii="Arial" w:eastAsia="Arial" w:hAnsi="Arial" w:cs="Arial"/>
                        <w:color w:val="0000FF"/>
                        <w:sz w:val="20"/>
                        <w:szCs w:val="20"/>
                      </w:rPr>
                    </w:pPr>
                    <w:r w:rsidRPr="009352AB">
                      <w:rPr>
                        <w:rFonts w:ascii="Arial" w:eastAsia="Arial" w:hAnsi="Arial" w:cs="Arial"/>
                        <w:color w:val="0000FF"/>
                        <w:sz w:val="20"/>
                        <w:szCs w:val="20"/>
                      </w:rPr>
                      <w:t>[AMD Official Use Only]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3ACAC" w14:textId="77777777" w:rsidR="009352AB" w:rsidRDefault="009352A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D313DA" wp14:editId="5BAD5A5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065" b="7620"/>
              <wp:wrapSquare wrapText="bothSides"/>
              <wp:docPr id="1" name="Text Box 1" descr="[AMD Official Use Only]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700577" w14:textId="77777777" w:rsidR="009352AB" w:rsidRPr="009352AB" w:rsidRDefault="009352AB">
                          <w:pPr>
                            <w:rPr>
                              <w:rFonts w:ascii="Arial" w:eastAsia="Arial" w:hAnsi="Arial" w:cs="Arial"/>
                              <w:color w:val="0000FF"/>
                              <w:sz w:val="20"/>
                              <w:szCs w:val="20"/>
                            </w:rPr>
                          </w:pPr>
                          <w:r w:rsidRPr="009352AB">
                            <w:rPr>
                              <w:rFonts w:ascii="Arial" w:eastAsia="Arial" w:hAnsi="Arial" w:cs="Arial"/>
                              <w:color w:val="0000FF"/>
                              <w:sz w:val="20"/>
                              <w:szCs w:val="20"/>
                            </w:rPr>
                            <w:t>[AMD Official Use Only]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D313D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[AMD Official Use Only]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24700577" w14:textId="77777777" w:rsidR="009352AB" w:rsidRPr="009352AB" w:rsidRDefault="009352AB">
                    <w:pPr>
                      <w:rPr>
                        <w:rFonts w:ascii="Arial" w:eastAsia="Arial" w:hAnsi="Arial" w:cs="Arial"/>
                        <w:color w:val="0000FF"/>
                        <w:sz w:val="20"/>
                        <w:szCs w:val="20"/>
                      </w:rPr>
                    </w:pPr>
                    <w:r w:rsidRPr="009352AB">
                      <w:rPr>
                        <w:rFonts w:ascii="Arial" w:eastAsia="Arial" w:hAnsi="Arial" w:cs="Arial"/>
                        <w:color w:val="0000FF"/>
                        <w:sz w:val="20"/>
                        <w:szCs w:val="20"/>
                      </w:rPr>
                      <w:t>[AMD Official Use Only]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9022" style="width:0;height:.75pt" o:hralign="center" o:bullet="t" o:hrstd="t" o:hr="t" fillcolor="#a0a0a0" stroked="f"/>
    </w:pict>
  </w:numPicBullet>
  <w:numPicBullet w:numPicBulletId="1">
    <w:pict>
      <v:rect id="_x0000_i9023" style="width:0;height:.75pt" o:hralign="center" o:bullet="t" o:hrstd="t" o:hr="t" fillcolor="#a0a0a0" stroked="f"/>
    </w:pict>
  </w:numPicBullet>
  <w:numPicBullet w:numPicBulletId="2">
    <w:pict>
      <v:rect id="_x0000_i9024" style="width:0;height:.75pt" o:hralign="center" o:bullet="t" o:hrstd="t" o:hrnoshade="t" o:hr="t" fillcolor="#404040" stroked="f"/>
    </w:pict>
  </w:numPicBullet>
  <w:numPicBullet w:numPicBulletId="3">
    <w:pict>
      <v:rect id="_x0000_i9025" style="width:0;height:.75pt" o:hralign="center" o:bullet="t" o:hrstd="t" o:hr="t" fillcolor="#a0a0a0" stroked="f"/>
    </w:pict>
  </w:numPicBullet>
  <w:numPicBullet w:numPicBulletId="4">
    <w:pict>
      <v:rect id="_x0000_i9026" style="width:0;height:.75pt" o:hralign="center" o:bullet="t" o:hrstd="t" o:hr="t" fillcolor="#a0a0a0" stroked="f"/>
    </w:pict>
  </w:numPicBullet>
  <w:numPicBullet w:numPicBulletId="5">
    <w:pict>
      <v:rect id="_x0000_i9027" style="width:0;height:.75pt" o:hralign="center" o:bullet="t" o:hrstd="t" o:hr="t" fillcolor="#a0a0a0" stroked="f"/>
    </w:pict>
  </w:numPicBullet>
  <w:numPicBullet w:numPicBulletId="6">
    <w:pict>
      <v:rect id="_x0000_i9028" style="width:0;height:.75pt" o:hralign="center" o:bullet="t" o:hrstd="t" o:hr="t" fillcolor="#a0a0a0" stroked="f"/>
    </w:pict>
  </w:numPicBullet>
  <w:numPicBullet w:numPicBulletId="7">
    <w:pict>
      <v:rect id="_x0000_i9029" style="width:0;height:.75pt" o:hralign="center" o:bullet="t" o:hrstd="t" o:hr="t" fillcolor="#a0a0a0" stroked="f"/>
    </w:pict>
  </w:numPicBullet>
  <w:abstractNum w:abstractNumId="0" w15:restartNumberingAfterBreak="0">
    <w:nsid w:val="051B14A2"/>
    <w:multiLevelType w:val="multilevel"/>
    <w:tmpl w:val="99700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61779A"/>
    <w:multiLevelType w:val="multilevel"/>
    <w:tmpl w:val="4D4C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D8285D"/>
    <w:multiLevelType w:val="multilevel"/>
    <w:tmpl w:val="87F411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A80F39"/>
    <w:multiLevelType w:val="multilevel"/>
    <w:tmpl w:val="6354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2764A4"/>
    <w:multiLevelType w:val="multilevel"/>
    <w:tmpl w:val="56206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C26035"/>
    <w:multiLevelType w:val="multilevel"/>
    <w:tmpl w:val="22F22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060275"/>
    <w:multiLevelType w:val="multilevel"/>
    <w:tmpl w:val="E9B67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974B7C"/>
    <w:multiLevelType w:val="multilevel"/>
    <w:tmpl w:val="46AC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EF09D2"/>
    <w:multiLevelType w:val="multilevel"/>
    <w:tmpl w:val="01DCD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5E3134"/>
    <w:multiLevelType w:val="multilevel"/>
    <w:tmpl w:val="BE46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674E20"/>
    <w:multiLevelType w:val="multilevel"/>
    <w:tmpl w:val="EEB42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A9B6A1E"/>
    <w:multiLevelType w:val="multilevel"/>
    <w:tmpl w:val="84DE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F7C4637"/>
    <w:multiLevelType w:val="multilevel"/>
    <w:tmpl w:val="EC228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08859D0"/>
    <w:multiLevelType w:val="multilevel"/>
    <w:tmpl w:val="935CB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85E07C0"/>
    <w:multiLevelType w:val="multilevel"/>
    <w:tmpl w:val="1F601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84302346">
    <w:abstractNumId w:val="0"/>
  </w:num>
  <w:num w:numId="2" w16cid:durableId="915632517">
    <w:abstractNumId w:val="2"/>
  </w:num>
  <w:num w:numId="3" w16cid:durableId="367074545">
    <w:abstractNumId w:val="2"/>
  </w:num>
  <w:num w:numId="4" w16cid:durableId="1408500853">
    <w:abstractNumId w:val="2"/>
  </w:num>
  <w:num w:numId="5" w16cid:durableId="1844934763">
    <w:abstractNumId w:val="2"/>
  </w:num>
  <w:num w:numId="6" w16cid:durableId="625089596">
    <w:abstractNumId w:val="13"/>
  </w:num>
  <w:num w:numId="7" w16cid:durableId="783160016">
    <w:abstractNumId w:val="13"/>
  </w:num>
  <w:num w:numId="8" w16cid:durableId="328336332">
    <w:abstractNumId w:val="13"/>
  </w:num>
  <w:num w:numId="9" w16cid:durableId="429157112">
    <w:abstractNumId w:val="13"/>
  </w:num>
  <w:num w:numId="10" w16cid:durableId="690303188">
    <w:abstractNumId w:val="14"/>
  </w:num>
  <w:num w:numId="11" w16cid:durableId="1360396448">
    <w:abstractNumId w:val="14"/>
  </w:num>
  <w:num w:numId="12" w16cid:durableId="1511263136">
    <w:abstractNumId w:val="6"/>
  </w:num>
  <w:num w:numId="13" w16cid:durableId="2135440148">
    <w:abstractNumId w:val="8"/>
  </w:num>
  <w:num w:numId="14" w16cid:durableId="2064862976">
    <w:abstractNumId w:val="8"/>
  </w:num>
  <w:num w:numId="15" w16cid:durableId="1655183889">
    <w:abstractNumId w:val="8"/>
  </w:num>
  <w:num w:numId="16" w16cid:durableId="1790125707">
    <w:abstractNumId w:val="8"/>
  </w:num>
  <w:num w:numId="17" w16cid:durableId="1575428358">
    <w:abstractNumId w:val="9"/>
  </w:num>
  <w:num w:numId="18" w16cid:durableId="248776223">
    <w:abstractNumId w:val="10"/>
  </w:num>
  <w:num w:numId="19" w16cid:durableId="954598180">
    <w:abstractNumId w:val="11"/>
  </w:num>
  <w:num w:numId="20" w16cid:durableId="752167828">
    <w:abstractNumId w:val="3"/>
  </w:num>
  <w:num w:numId="21" w16cid:durableId="1421560013">
    <w:abstractNumId w:val="7"/>
  </w:num>
  <w:num w:numId="22" w16cid:durableId="465589160">
    <w:abstractNumId w:val="5"/>
  </w:num>
  <w:num w:numId="23" w16cid:durableId="337924850">
    <w:abstractNumId w:val="4"/>
  </w:num>
  <w:num w:numId="24" w16cid:durableId="1942756122">
    <w:abstractNumId w:val="12"/>
  </w:num>
  <w:num w:numId="25" w16cid:durableId="712074918">
    <w:abstractNumId w:val="1"/>
  </w:num>
  <w:num w:numId="26" w16cid:durableId="892888739">
    <w:abstractNumId w:val="1"/>
    <w:lvlOverride w:ilvl="0"/>
  </w:num>
  <w:num w:numId="27" w16cid:durableId="892888739">
    <w:abstractNumId w:val="1"/>
    <w:lvlOverride w:ilvl="0"/>
  </w:num>
  <w:num w:numId="28" w16cid:durableId="504397444">
    <w:abstractNumId w:val="7"/>
  </w:num>
  <w:num w:numId="29" w16cid:durableId="118000169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uang, Vin">
    <w15:presenceInfo w15:providerId="AD" w15:userId="S::vihuan@amd.com::99191eaf-3cea-46a5-812b-eee0d345f8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2AB"/>
    <w:rsid w:val="0002088E"/>
    <w:rsid w:val="000319C9"/>
    <w:rsid w:val="00035341"/>
    <w:rsid w:val="00050ABF"/>
    <w:rsid w:val="00056E10"/>
    <w:rsid w:val="000657C4"/>
    <w:rsid w:val="00080693"/>
    <w:rsid w:val="00094E8F"/>
    <w:rsid w:val="000B3502"/>
    <w:rsid w:val="000B445D"/>
    <w:rsid w:val="000D52B3"/>
    <w:rsid w:val="000E6390"/>
    <w:rsid w:val="000F31A9"/>
    <w:rsid w:val="001216FA"/>
    <w:rsid w:val="00123227"/>
    <w:rsid w:val="0013232A"/>
    <w:rsid w:val="001469E1"/>
    <w:rsid w:val="00161D09"/>
    <w:rsid w:val="00181B6C"/>
    <w:rsid w:val="00193C5F"/>
    <w:rsid w:val="001A5153"/>
    <w:rsid w:val="001B09E0"/>
    <w:rsid w:val="001C614B"/>
    <w:rsid w:val="001D025B"/>
    <w:rsid w:val="001D5D6A"/>
    <w:rsid w:val="001E7253"/>
    <w:rsid w:val="001F58C1"/>
    <w:rsid w:val="002006CE"/>
    <w:rsid w:val="00213EFA"/>
    <w:rsid w:val="0022494D"/>
    <w:rsid w:val="00251100"/>
    <w:rsid w:val="002677AD"/>
    <w:rsid w:val="002804D3"/>
    <w:rsid w:val="002A2007"/>
    <w:rsid w:val="002E745D"/>
    <w:rsid w:val="002F2A5D"/>
    <w:rsid w:val="003155EF"/>
    <w:rsid w:val="00320EDB"/>
    <w:rsid w:val="0032365F"/>
    <w:rsid w:val="00351AA6"/>
    <w:rsid w:val="00352F97"/>
    <w:rsid w:val="00373924"/>
    <w:rsid w:val="00393B8E"/>
    <w:rsid w:val="003C0734"/>
    <w:rsid w:val="003C5395"/>
    <w:rsid w:val="003C6B36"/>
    <w:rsid w:val="003D042B"/>
    <w:rsid w:val="003D0ADD"/>
    <w:rsid w:val="003D12F6"/>
    <w:rsid w:val="003D1409"/>
    <w:rsid w:val="003D3D43"/>
    <w:rsid w:val="0044514D"/>
    <w:rsid w:val="00447E3D"/>
    <w:rsid w:val="0048423F"/>
    <w:rsid w:val="004844D4"/>
    <w:rsid w:val="0048637A"/>
    <w:rsid w:val="00486CEC"/>
    <w:rsid w:val="004923B5"/>
    <w:rsid w:val="004C458B"/>
    <w:rsid w:val="004F2A9A"/>
    <w:rsid w:val="00507896"/>
    <w:rsid w:val="0052037F"/>
    <w:rsid w:val="005335B7"/>
    <w:rsid w:val="00547CAB"/>
    <w:rsid w:val="00562C1A"/>
    <w:rsid w:val="00567DB8"/>
    <w:rsid w:val="005902F3"/>
    <w:rsid w:val="00592A77"/>
    <w:rsid w:val="0059454B"/>
    <w:rsid w:val="005A142B"/>
    <w:rsid w:val="005A3257"/>
    <w:rsid w:val="005A6F0D"/>
    <w:rsid w:val="005B1AEA"/>
    <w:rsid w:val="005B5055"/>
    <w:rsid w:val="005C69F1"/>
    <w:rsid w:val="005F48DC"/>
    <w:rsid w:val="00606DB5"/>
    <w:rsid w:val="00606F4D"/>
    <w:rsid w:val="006072FE"/>
    <w:rsid w:val="00607A0F"/>
    <w:rsid w:val="00607CB9"/>
    <w:rsid w:val="00616248"/>
    <w:rsid w:val="00620B66"/>
    <w:rsid w:val="00621A46"/>
    <w:rsid w:val="0062730D"/>
    <w:rsid w:val="0066180E"/>
    <w:rsid w:val="006643A0"/>
    <w:rsid w:val="0068318B"/>
    <w:rsid w:val="0068441C"/>
    <w:rsid w:val="00691143"/>
    <w:rsid w:val="006944D5"/>
    <w:rsid w:val="00695789"/>
    <w:rsid w:val="006A12A9"/>
    <w:rsid w:val="006B0C3A"/>
    <w:rsid w:val="006B3C29"/>
    <w:rsid w:val="006B7B2B"/>
    <w:rsid w:val="006D6176"/>
    <w:rsid w:val="007042CC"/>
    <w:rsid w:val="00751373"/>
    <w:rsid w:val="007604CF"/>
    <w:rsid w:val="00775B93"/>
    <w:rsid w:val="00780AFE"/>
    <w:rsid w:val="007C5381"/>
    <w:rsid w:val="007E5266"/>
    <w:rsid w:val="007F036D"/>
    <w:rsid w:val="007F6453"/>
    <w:rsid w:val="008029B8"/>
    <w:rsid w:val="00810942"/>
    <w:rsid w:val="00810D0E"/>
    <w:rsid w:val="00816E2D"/>
    <w:rsid w:val="0081763D"/>
    <w:rsid w:val="0082644E"/>
    <w:rsid w:val="0086169E"/>
    <w:rsid w:val="00862391"/>
    <w:rsid w:val="008639F5"/>
    <w:rsid w:val="00880085"/>
    <w:rsid w:val="008835BA"/>
    <w:rsid w:val="008842D7"/>
    <w:rsid w:val="00887BE7"/>
    <w:rsid w:val="008A0C70"/>
    <w:rsid w:val="008A7997"/>
    <w:rsid w:val="008C5A0D"/>
    <w:rsid w:val="008D0E33"/>
    <w:rsid w:val="008D58FD"/>
    <w:rsid w:val="008E2E7A"/>
    <w:rsid w:val="008E4DB1"/>
    <w:rsid w:val="008F0078"/>
    <w:rsid w:val="008F2F9D"/>
    <w:rsid w:val="008F3E8D"/>
    <w:rsid w:val="00901611"/>
    <w:rsid w:val="00903ADE"/>
    <w:rsid w:val="009077B6"/>
    <w:rsid w:val="00923CDC"/>
    <w:rsid w:val="00934C2A"/>
    <w:rsid w:val="009352AB"/>
    <w:rsid w:val="009378A3"/>
    <w:rsid w:val="00962A95"/>
    <w:rsid w:val="00976F59"/>
    <w:rsid w:val="009D22C7"/>
    <w:rsid w:val="00A06F6A"/>
    <w:rsid w:val="00A113BF"/>
    <w:rsid w:val="00A321C8"/>
    <w:rsid w:val="00A41009"/>
    <w:rsid w:val="00A66CD9"/>
    <w:rsid w:val="00A722D0"/>
    <w:rsid w:val="00A82E0D"/>
    <w:rsid w:val="00A84030"/>
    <w:rsid w:val="00A87F7C"/>
    <w:rsid w:val="00AA3633"/>
    <w:rsid w:val="00AA3C97"/>
    <w:rsid w:val="00AB3645"/>
    <w:rsid w:val="00AF29A3"/>
    <w:rsid w:val="00AF60B3"/>
    <w:rsid w:val="00AF7810"/>
    <w:rsid w:val="00B03FF4"/>
    <w:rsid w:val="00B04D69"/>
    <w:rsid w:val="00B201D1"/>
    <w:rsid w:val="00B37F85"/>
    <w:rsid w:val="00B46323"/>
    <w:rsid w:val="00B47B49"/>
    <w:rsid w:val="00B522AB"/>
    <w:rsid w:val="00B6060F"/>
    <w:rsid w:val="00B653E0"/>
    <w:rsid w:val="00B655FD"/>
    <w:rsid w:val="00B73569"/>
    <w:rsid w:val="00BC4172"/>
    <w:rsid w:val="00BD57DD"/>
    <w:rsid w:val="00C15C6C"/>
    <w:rsid w:val="00C53B3D"/>
    <w:rsid w:val="00C54E2C"/>
    <w:rsid w:val="00C60FDD"/>
    <w:rsid w:val="00C63234"/>
    <w:rsid w:val="00C744B2"/>
    <w:rsid w:val="00C83938"/>
    <w:rsid w:val="00CB59D6"/>
    <w:rsid w:val="00CC7884"/>
    <w:rsid w:val="00CD340F"/>
    <w:rsid w:val="00CE062B"/>
    <w:rsid w:val="00CE23B0"/>
    <w:rsid w:val="00D10D38"/>
    <w:rsid w:val="00D21E6B"/>
    <w:rsid w:val="00D76D2E"/>
    <w:rsid w:val="00D927E5"/>
    <w:rsid w:val="00DA3BEA"/>
    <w:rsid w:val="00DA4FB9"/>
    <w:rsid w:val="00DA5172"/>
    <w:rsid w:val="00DC0F41"/>
    <w:rsid w:val="00DC6402"/>
    <w:rsid w:val="00DE2829"/>
    <w:rsid w:val="00DE68AD"/>
    <w:rsid w:val="00E271DB"/>
    <w:rsid w:val="00E34E4D"/>
    <w:rsid w:val="00E412AA"/>
    <w:rsid w:val="00E9792C"/>
    <w:rsid w:val="00EA3DE5"/>
    <w:rsid w:val="00EA3EF8"/>
    <w:rsid w:val="00EB08CA"/>
    <w:rsid w:val="00EB500F"/>
    <w:rsid w:val="00EB66EF"/>
    <w:rsid w:val="00EC1245"/>
    <w:rsid w:val="00EC419C"/>
    <w:rsid w:val="00EC778A"/>
    <w:rsid w:val="00EF2BB0"/>
    <w:rsid w:val="00EF46B9"/>
    <w:rsid w:val="00F02BCA"/>
    <w:rsid w:val="00F458AA"/>
    <w:rsid w:val="00F468AD"/>
    <w:rsid w:val="00F502C3"/>
    <w:rsid w:val="00FA211D"/>
    <w:rsid w:val="00FB4D10"/>
    <w:rsid w:val="00FB77D7"/>
    <w:rsid w:val="00FC4037"/>
    <w:rsid w:val="00FD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4:docId w14:val="26AAFB28"/>
  <w15:chartTrackingRefBased/>
  <w15:docId w15:val="{02C144D5-DCC5-40E9-96D0-CB45666B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52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352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352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2AB"/>
  </w:style>
  <w:style w:type="paragraph" w:styleId="Footer">
    <w:name w:val="footer"/>
    <w:basedOn w:val="Normal"/>
    <w:link w:val="FooterChar"/>
    <w:uiPriority w:val="99"/>
    <w:unhideWhenUsed/>
    <w:rsid w:val="00935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2AB"/>
  </w:style>
  <w:style w:type="character" w:customStyle="1" w:styleId="Heading1Char">
    <w:name w:val="Heading 1 Char"/>
    <w:basedOn w:val="DefaultParagraphFont"/>
    <w:link w:val="Heading1"/>
    <w:uiPriority w:val="9"/>
    <w:rsid w:val="009352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352A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352A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re">
    <w:name w:val="pre"/>
    <w:basedOn w:val="DefaultParagraphFont"/>
    <w:rsid w:val="009352AB"/>
  </w:style>
  <w:style w:type="character" w:customStyle="1" w:styleId="std">
    <w:name w:val="std"/>
    <w:basedOn w:val="DefaultParagraphFont"/>
    <w:rsid w:val="009352AB"/>
  </w:style>
  <w:style w:type="paragraph" w:styleId="NormalWeb">
    <w:name w:val="Normal (Web)"/>
    <w:basedOn w:val="Normal"/>
    <w:uiPriority w:val="99"/>
    <w:unhideWhenUsed/>
    <w:rsid w:val="0093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352AB"/>
    <w:rPr>
      <w:b/>
      <w:bCs/>
    </w:rPr>
  </w:style>
  <w:style w:type="character" w:styleId="Emphasis">
    <w:name w:val="Emphasis"/>
    <w:basedOn w:val="DefaultParagraphFont"/>
    <w:uiPriority w:val="20"/>
    <w:qFormat/>
    <w:rsid w:val="009352AB"/>
    <w:rPr>
      <w:i/>
      <w:iCs/>
    </w:rPr>
  </w:style>
  <w:style w:type="paragraph" w:customStyle="1" w:styleId="msonormal0">
    <w:name w:val="msonormal"/>
    <w:basedOn w:val="Normal"/>
    <w:rsid w:val="00056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6E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6E10"/>
    <w:rPr>
      <w:color w:val="800080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056E10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56E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56E10"/>
    <w:rPr>
      <w:rFonts w:ascii="Courier New" w:eastAsia="Times New Roman" w:hAnsi="Courier New" w:cs="Courier New"/>
      <w:sz w:val="20"/>
      <w:szCs w:val="20"/>
    </w:rPr>
  </w:style>
  <w:style w:type="character" w:customStyle="1" w:styleId="n">
    <w:name w:val="n"/>
    <w:basedOn w:val="DefaultParagraphFont"/>
    <w:rsid w:val="00056E10"/>
  </w:style>
  <w:style w:type="character" w:customStyle="1" w:styleId="w">
    <w:name w:val="w"/>
    <w:basedOn w:val="DefaultParagraphFont"/>
    <w:rsid w:val="00056E10"/>
  </w:style>
  <w:style w:type="character" w:customStyle="1" w:styleId="p">
    <w:name w:val="p"/>
    <w:basedOn w:val="DefaultParagraphFont"/>
    <w:rsid w:val="00056E10"/>
  </w:style>
  <w:style w:type="character" w:customStyle="1" w:styleId="o">
    <w:name w:val="o"/>
    <w:basedOn w:val="DefaultParagraphFont"/>
    <w:rsid w:val="00056E10"/>
  </w:style>
  <w:style w:type="character" w:customStyle="1" w:styleId="k">
    <w:name w:val="k"/>
    <w:basedOn w:val="DefaultParagraphFont"/>
    <w:rsid w:val="00056E10"/>
  </w:style>
  <w:style w:type="character" w:customStyle="1" w:styleId="kt">
    <w:name w:val="kt"/>
    <w:basedOn w:val="DefaultParagraphFont"/>
    <w:rsid w:val="00056E10"/>
  </w:style>
  <w:style w:type="character" w:customStyle="1" w:styleId="raw-html">
    <w:name w:val="raw-html"/>
    <w:basedOn w:val="DefaultParagraphFont"/>
    <w:rsid w:val="00056E10"/>
  </w:style>
  <w:style w:type="character" w:customStyle="1" w:styleId="nf">
    <w:name w:val="nf"/>
    <w:basedOn w:val="DefaultParagraphFont"/>
    <w:rsid w:val="00056E10"/>
  </w:style>
  <w:style w:type="character" w:styleId="PlaceholderText">
    <w:name w:val="Placeholder Text"/>
    <w:basedOn w:val="DefaultParagraphFont"/>
    <w:uiPriority w:val="99"/>
    <w:semiHidden/>
    <w:rsid w:val="00547C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242646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6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57094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6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5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04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91263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93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0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268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53380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0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392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75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72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313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86510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4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983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0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46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11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56979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1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24546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7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60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6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82295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1985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6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526321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62579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3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718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64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70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08278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75411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643777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134240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473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5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16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83699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3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21672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28286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377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01740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75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18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83265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372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84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867499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4894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0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2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36096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1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856759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59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150455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50553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4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3418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08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679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26165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3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49039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9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782088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06454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6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45159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92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5606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86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150809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39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033900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03395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4036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04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985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2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25214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10646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9285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97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24977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41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05859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1609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4249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2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9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6559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4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1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6944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61625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63645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5768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6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460148">
                          <w:blockQuote w:val="1"/>
                          <w:marLeft w:val="36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81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130491">
                          <w:blockQuote w:val="1"/>
                          <w:marLeft w:val="36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90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661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2008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47602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89606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86255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9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4494">
                          <w:blockQuote w:val="1"/>
                          <w:marLeft w:val="36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00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933135">
                          <w:blockQuote w:val="1"/>
                          <w:marLeft w:val="36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2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727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4563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25987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6816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2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65853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13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29390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7262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4878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8085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32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25161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79490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05392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06618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0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34162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63001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78980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23996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86968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732231">
                          <w:blockQuote w:val="1"/>
                          <w:marLeft w:val="36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23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691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444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77578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62444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47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03568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69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360425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26543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83167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2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97400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4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00919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50851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80103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6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95136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76202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32589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01695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90946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80048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7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25712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79602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44660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4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96694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2034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58840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1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4992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29043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39000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17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6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89969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38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485360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27086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18486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1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3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41128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7401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2752">
                  <w:blockQuote w:val="1"/>
                  <w:marLeft w:val="36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17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6893">
                  <w:blockQuote w:val="1"/>
                  <w:marLeft w:val="36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69961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8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190539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8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987025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267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04580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46735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76707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4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2757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16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10815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36367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13523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31632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1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064218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166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89417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203595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2552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72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9376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45308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306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3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0630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25887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4969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2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28956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34809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0493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13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42470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94765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08830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1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5838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99353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08226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89050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06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3607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4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2520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20601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64878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4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3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7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1873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42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969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9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2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7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7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014">
          <w:blockQuote w:val="1"/>
          <w:marLeft w:val="36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770921">
          <w:blockQuote w:val="1"/>
          <w:marLeft w:val="36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s.nvidia.com/cuda/cusparselt/types.html" TargetMode="External"/><Relationship Id="rId21" Type="http://schemas.openxmlformats.org/officeDocument/2006/relationships/hyperlink" Target="https://docs.nvidia.com/cuda/cusparselt/types.html" TargetMode="External"/><Relationship Id="rId42" Type="http://schemas.openxmlformats.org/officeDocument/2006/relationships/hyperlink" Target="https://docs.nvidia.com/cuda/cusparselt/types.html" TargetMode="External"/><Relationship Id="rId47" Type="http://schemas.openxmlformats.org/officeDocument/2006/relationships/hyperlink" Target="https://docs.nvidia.com/cuda/cusparselt/types.html" TargetMode="External"/><Relationship Id="rId63" Type="http://schemas.openxmlformats.org/officeDocument/2006/relationships/hyperlink" Target="https://docs.nvidia.com/cuda/cusparselt/types.html" TargetMode="External"/><Relationship Id="rId68" Type="http://schemas.openxmlformats.org/officeDocument/2006/relationships/hyperlink" Target="https://docs.nvidia.com/cuda/cusparselt/types.html" TargetMode="External"/><Relationship Id="rId84" Type="http://schemas.openxmlformats.org/officeDocument/2006/relationships/hyperlink" Target="https://docs.nvidia.com/cuda/cusparselt/types.html" TargetMode="External"/><Relationship Id="rId89" Type="http://schemas.openxmlformats.org/officeDocument/2006/relationships/header" Target="header3.xml"/><Relationship Id="rId16" Type="http://schemas.openxmlformats.org/officeDocument/2006/relationships/hyperlink" Target="https://docs.nvidia.com/cuda/cusparselt/types.html" TargetMode="External"/><Relationship Id="rId11" Type="http://schemas.openxmlformats.org/officeDocument/2006/relationships/hyperlink" Target="https://docs.nvidia.com/cuda/cusparselt/types.html" TargetMode="External"/><Relationship Id="rId32" Type="http://schemas.openxmlformats.org/officeDocument/2006/relationships/hyperlink" Target="https://docs.nvidia.com/cuda/cusparselt/types.html" TargetMode="External"/><Relationship Id="rId37" Type="http://schemas.openxmlformats.org/officeDocument/2006/relationships/hyperlink" Target="https://docs.nvidia.com/cuda/cusparselt/types.html" TargetMode="External"/><Relationship Id="rId53" Type="http://schemas.openxmlformats.org/officeDocument/2006/relationships/hyperlink" Target="https://docs.nvidia.com/cuda/cusparselt/types.html" TargetMode="External"/><Relationship Id="rId58" Type="http://schemas.openxmlformats.org/officeDocument/2006/relationships/hyperlink" Target="https://docs.nvidia.com/cuda/cusparselt/types.html" TargetMode="External"/><Relationship Id="rId74" Type="http://schemas.openxmlformats.org/officeDocument/2006/relationships/hyperlink" Target="https://docs.nvidia.com/cuda/cusparselt/types.html" TargetMode="External"/><Relationship Id="rId79" Type="http://schemas.openxmlformats.org/officeDocument/2006/relationships/hyperlink" Target="https://docs.nvidia.com/cuda/cusparselt/types.html" TargetMode="External"/><Relationship Id="rId5" Type="http://schemas.openxmlformats.org/officeDocument/2006/relationships/footnotes" Target="footnotes.xml"/><Relationship Id="rId90" Type="http://schemas.openxmlformats.org/officeDocument/2006/relationships/fontTable" Target="fontTable.xml"/><Relationship Id="rId14" Type="http://schemas.openxmlformats.org/officeDocument/2006/relationships/hyperlink" Target="https://docs.nvidia.com/cuda/cusparse/index.html" TargetMode="External"/><Relationship Id="rId22" Type="http://schemas.openxmlformats.org/officeDocument/2006/relationships/hyperlink" Target="https://docs.nvidia.com/cuda/cusparselt/types.html" TargetMode="External"/><Relationship Id="rId27" Type="http://schemas.openxmlformats.org/officeDocument/2006/relationships/hyperlink" Target="https://docs.nvidia.com/cuda/cusparselt/types.html" TargetMode="External"/><Relationship Id="rId30" Type="http://schemas.openxmlformats.org/officeDocument/2006/relationships/hyperlink" Target="https://docs.nvidia.com/cuda/cusparse/index.html" TargetMode="External"/><Relationship Id="rId35" Type="http://schemas.openxmlformats.org/officeDocument/2006/relationships/hyperlink" Target="https://docs.nvidia.com/cuda/cusparselt/types.html" TargetMode="External"/><Relationship Id="rId43" Type="http://schemas.openxmlformats.org/officeDocument/2006/relationships/hyperlink" Target="https://docs.nvidia.com/cuda/cusparselt/types.html" TargetMode="External"/><Relationship Id="rId48" Type="http://schemas.openxmlformats.org/officeDocument/2006/relationships/hyperlink" Target="https://docs.nvidia.com/cuda/cusparselt/types.html" TargetMode="External"/><Relationship Id="rId56" Type="http://schemas.openxmlformats.org/officeDocument/2006/relationships/hyperlink" Target="https://docs.nvidia.com/cuda/cusparselt/types.html" TargetMode="External"/><Relationship Id="rId64" Type="http://schemas.openxmlformats.org/officeDocument/2006/relationships/hyperlink" Target="https://docs.nvidia.com/cuda/cusparselt/types.html" TargetMode="External"/><Relationship Id="rId69" Type="http://schemas.openxmlformats.org/officeDocument/2006/relationships/hyperlink" Target="https://docs.nvidia.com/cuda/cusparselt/types.html" TargetMode="External"/><Relationship Id="rId77" Type="http://schemas.openxmlformats.org/officeDocument/2006/relationships/hyperlink" Target="https://docs.nvidia.com/cuda/cusparselt/types.html" TargetMode="External"/><Relationship Id="rId8" Type="http://schemas.openxmlformats.org/officeDocument/2006/relationships/hyperlink" Target="https://docs.nvidia.com/cuda/cusparselt/functions.html" TargetMode="External"/><Relationship Id="rId51" Type="http://schemas.openxmlformats.org/officeDocument/2006/relationships/hyperlink" Target="https://docs.nvidia.com/cuda/cusparselt/types.html" TargetMode="External"/><Relationship Id="rId72" Type="http://schemas.openxmlformats.org/officeDocument/2006/relationships/hyperlink" Target="https://docs.nvidia.com/cuda/cusparselt/types.html" TargetMode="External"/><Relationship Id="rId80" Type="http://schemas.openxmlformats.org/officeDocument/2006/relationships/hyperlink" Target="https://docs.nvidia.com/cuda/cusparselt/types.html" TargetMode="External"/><Relationship Id="rId85" Type="http://schemas.openxmlformats.org/officeDocument/2006/relationships/hyperlink" Target="https://docs.nvidia.com/cuda/cusparselt/types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cs.nvidia.com/cuda/cusparselt/types.html" TargetMode="External"/><Relationship Id="rId17" Type="http://schemas.openxmlformats.org/officeDocument/2006/relationships/hyperlink" Target="https://docs.nvidia.com/cuda/cusparse/index.html" TargetMode="External"/><Relationship Id="rId25" Type="http://schemas.openxmlformats.org/officeDocument/2006/relationships/hyperlink" Target="https://docs.nvidia.com/cuda/cusparselt/types.html" TargetMode="External"/><Relationship Id="rId33" Type="http://schemas.openxmlformats.org/officeDocument/2006/relationships/hyperlink" Target="https://docs.nvidia.com/cuda/cusparselt/types.html" TargetMode="External"/><Relationship Id="rId38" Type="http://schemas.openxmlformats.org/officeDocument/2006/relationships/hyperlink" Target="https://docs.nvidia.com/cuda/cusparselt/types.html" TargetMode="External"/><Relationship Id="rId46" Type="http://schemas.openxmlformats.org/officeDocument/2006/relationships/hyperlink" Target="https://docs.nvidia.com/cuda/cusparselt/types.html" TargetMode="External"/><Relationship Id="rId59" Type="http://schemas.openxmlformats.org/officeDocument/2006/relationships/hyperlink" Target="https://docs.nvidia.com/cuda/cusparselt/types.html" TargetMode="External"/><Relationship Id="rId67" Type="http://schemas.openxmlformats.org/officeDocument/2006/relationships/hyperlink" Target="https://docs.nvidia.com/cuda/cusparselt/types.html" TargetMode="External"/><Relationship Id="rId20" Type="http://schemas.openxmlformats.org/officeDocument/2006/relationships/hyperlink" Target="https://docs.nvidia.com/cuda/cusparselt/types.html" TargetMode="External"/><Relationship Id="rId41" Type="http://schemas.openxmlformats.org/officeDocument/2006/relationships/hyperlink" Target="https://docs.nvidia.com/cuda/cusparselt/types.html" TargetMode="External"/><Relationship Id="rId54" Type="http://schemas.openxmlformats.org/officeDocument/2006/relationships/hyperlink" Target="https://docs.nvidia.com/cuda/cusparselt/types.html" TargetMode="External"/><Relationship Id="rId62" Type="http://schemas.openxmlformats.org/officeDocument/2006/relationships/hyperlink" Target="https://docs.nvidia.com/cuda/cusparselt/types.html" TargetMode="External"/><Relationship Id="rId70" Type="http://schemas.openxmlformats.org/officeDocument/2006/relationships/hyperlink" Target="https://docs.nvidia.com/cuda/cusparselt/types.html" TargetMode="External"/><Relationship Id="rId75" Type="http://schemas.openxmlformats.org/officeDocument/2006/relationships/hyperlink" Target="https://docs.nvidia.com/cuda/cusparselt/types.html" TargetMode="External"/><Relationship Id="rId83" Type="http://schemas.openxmlformats.org/officeDocument/2006/relationships/hyperlink" Target="https://docs.nvidia.com/cuda/cusparselt/types.html" TargetMode="External"/><Relationship Id="rId88" Type="http://schemas.openxmlformats.org/officeDocument/2006/relationships/header" Target="header2.xml"/><Relationship Id="rId91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docs.nvidia.com/cuda/cusparselt/types.html" TargetMode="External"/><Relationship Id="rId23" Type="http://schemas.openxmlformats.org/officeDocument/2006/relationships/hyperlink" Target="https://docs.nvidia.com/cuda/cusparselt/types.html" TargetMode="External"/><Relationship Id="rId28" Type="http://schemas.openxmlformats.org/officeDocument/2006/relationships/hyperlink" Target="https://docs.nvidia.com/cuda/cusparselt/types.html" TargetMode="External"/><Relationship Id="rId36" Type="http://schemas.openxmlformats.org/officeDocument/2006/relationships/hyperlink" Target="https://docs.nvidia.com/cuda/cusparselt/types.html" TargetMode="External"/><Relationship Id="rId49" Type="http://schemas.openxmlformats.org/officeDocument/2006/relationships/hyperlink" Target="https://docs.nvidia.com/cuda/cusparselt/types.html" TargetMode="External"/><Relationship Id="rId57" Type="http://schemas.openxmlformats.org/officeDocument/2006/relationships/hyperlink" Target="https://docs.nvidia.com/cuda/cusparselt/types.html" TargetMode="External"/><Relationship Id="rId10" Type="http://schemas.openxmlformats.org/officeDocument/2006/relationships/hyperlink" Target="https://docs.nvidia.com/cuda/cusparselt/types.html" TargetMode="External"/><Relationship Id="rId31" Type="http://schemas.openxmlformats.org/officeDocument/2006/relationships/hyperlink" Target="https://docs.nvidia.com/cuda/cusparselt/types.html" TargetMode="External"/><Relationship Id="rId44" Type="http://schemas.openxmlformats.org/officeDocument/2006/relationships/hyperlink" Target="https://docs.nvidia.com/cuda/cusparselt/types.html" TargetMode="External"/><Relationship Id="rId52" Type="http://schemas.openxmlformats.org/officeDocument/2006/relationships/hyperlink" Target="https://docs.nvidia.com/cuda/cusparselt/types.html" TargetMode="External"/><Relationship Id="rId60" Type="http://schemas.openxmlformats.org/officeDocument/2006/relationships/hyperlink" Target="https://docs.nvidia.com/cuda/cusparselt/types.html" TargetMode="External"/><Relationship Id="rId65" Type="http://schemas.openxmlformats.org/officeDocument/2006/relationships/hyperlink" Target="https://docs.nvidia.com/cuda/cusparselt/types.html" TargetMode="External"/><Relationship Id="rId73" Type="http://schemas.openxmlformats.org/officeDocument/2006/relationships/hyperlink" Target="https://docs.nvidia.com/cuda/cusparselt/types.html" TargetMode="External"/><Relationship Id="rId78" Type="http://schemas.openxmlformats.org/officeDocument/2006/relationships/hyperlink" Target="https://docs.nvidia.com/cuda/cusparselt/types.html" TargetMode="External"/><Relationship Id="rId81" Type="http://schemas.openxmlformats.org/officeDocument/2006/relationships/hyperlink" Target="https://docs.nvidia.com/cuda/cusparselt/types.html" TargetMode="External"/><Relationship Id="rId86" Type="http://schemas.openxmlformats.org/officeDocument/2006/relationships/hyperlink" Target="https://docs.nvidia.com/cuda/cusparselt/typ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nvidia.com/cuda/cusparselt/types.html" TargetMode="External"/><Relationship Id="rId13" Type="http://schemas.openxmlformats.org/officeDocument/2006/relationships/hyperlink" Target="https://docs.nvidia.com/cuda/cusparse/index.html" TargetMode="External"/><Relationship Id="rId18" Type="http://schemas.openxmlformats.org/officeDocument/2006/relationships/hyperlink" Target="https://docs.nvidia.com/cuda/cusparse/index.html" TargetMode="External"/><Relationship Id="rId39" Type="http://schemas.openxmlformats.org/officeDocument/2006/relationships/hyperlink" Target="https://docs.nvidia.com/cuda/cusparselt/types.html" TargetMode="External"/><Relationship Id="rId34" Type="http://schemas.openxmlformats.org/officeDocument/2006/relationships/hyperlink" Target="https://docs.nvidia.com/cuda/cusparselt/types.html" TargetMode="External"/><Relationship Id="rId50" Type="http://schemas.openxmlformats.org/officeDocument/2006/relationships/hyperlink" Target="https://docs.nvidia.com/cuda/cusparselt/types.html" TargetMode="External"/><Relationship Id="rId55" Type="http://schemas.openxmlformats.org/officeDocument/2006/relationships/hyperlink" Target="https://docs.nvidia.com/cuda/cusparselt/types.html" TargetMode="External"/><Relationship Id="rId76" Type="http://schemas.openxmlformats.org/officeDocument/2006/relationships/hyperlink" Target="https://docs.nvidia.com/cuda/cusparselt/types.html" TargetMode="External"/><Relationship Id="rId7" Type="http://schemas.openxmlformats.org/officeDocument/2006/relationships/hyperlink" Target="https://docs.nvidia.com/cuda/cusparselt/functions.html" TargetMode="External"/><Relationship Id="rId71" Type="http://schemas.openxmlformats.org/officeDocument/2006/relationships/hyperlink" Target="https://docs.nvidia.com/cuda/cusparselt/types.html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docs.nvidia.com/cuda/cusparse/index.html" TargetMode="External"/><Relationship Id="rId24" Type="http://schemas.openxmlformats.org/officeDocument/2006/relationships/hyperlink" Target="https://docs.nvidia.com/cuda/cusparselt/types.html" TargetMode="External"/><Relationship Id="rId40" Type="http://schemas.openxmlformats.org/officeDocument/2006/relationships/hyperlink" Target="https://docs.nvidia.com/cuda/cusparselt/types.html" TargetMode="External"/><Relationship Id="rId45" Type="http://schemas.openxmlformats.org/officeDocument/2006/relationships/hyperlink" Target="https://docs.nvidia.com/cuda/cusparselt/types.html" TargetMode="External"/><Relationship Id="rId66" Type="http://schemas.openxmlformats.org/officeDocument/2006/relationships/hyperlink" Target="https://docs.nvidia.com/cuda/cusparselt/types.html" TargetMode="External"/><Relationship Id="rId87" Type="http://schemas.openxmlformats.org/officeDocument/2006/relationships/header" Target="header1.xml"/><Relationship Id="rId61" Type="http://schemas.openxmlformats.org/officeDocument/2006/relationships/hyperlink" Target="https://docs.nvidia.com/cuda/cusparselt/types.html" TargetMode="External"/><Relationship Id="rId82" Type="http://schemas.openxmlformats.org/officeDocument/2006/relationships/hyperlink" Target="https://docs.nvidia.com/cuda/cusparselt/types.html" TargetMode="External"/><Relationship Id="rId19" Type="http://schemas.openxmlformats.org/officeDocument/2006/relationships/hyperlink" Target="https://docs.nvidia.com/cuda/cusparselt/typ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6939</Words>
  <Characters>39555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Huang, Vin</dc:creator>
  <cp:keywords/>
  <dc:description/>
  <cp:lastModifiedBy>Huang, Vin</cp:lastModifiedBy>
  <cp:revision>2</cp:revision>
  <cp:lastPrinted>2022-06-30T07:49:00Z</cp:lastPrinted>
  <dcterms:created xsi:type="dcterms:W3CDTF">2022-06-30T08:17:00Z</dcterms:created>
  <dcterms:modified xsi:type="dcterms:W3CDTF">2022-06-30T08:17:00Z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#0000ff,10,Arial</vt:lpwstr>
  </property>
  <property fmtid="{D5CDD505-2E9C-101B-9397-08002B2CF9AE}" pid="4" name="ClassificationContentMarkingHeaderText">
    <vt:lpwstr>[AMD Official Use Only]</vt:lpwstr>
  </property>
  <property fmtid="{D5CDD505-2E9C-101B-9397-08002B2CF9AE}" pid="5" name="MSIP_Label_88914ebd-7e6c-4e12-a031-a9906be2db14_Enabled">
    <vt:lpwstr>true</vt:lpwstr>
  </property>
  <property fmtid="{D5CDD505-2E9C-101B-9397-08002B2CF9AE}" pid="6" name="MSIP_Label_88914ebd-7e6c-4e12-a031-a9906be2db14_SetDate">
    <vt:lpwstr>2021-12-08T08:17:14Z</vt:lpwstr>
  </property>
  <property fmtid="{D5CDD505-2E9C-101B-9397-08002B2CF9AE}" pid="7" name="MSIP_Label_88914ebd-7e6c-4e12-a031-a9906be2db14_Method">
    <vt:lpwstr>Standard</vt:lpwstr>
  </property>
  <property fmtid="{D5CDD505-2E9C-101B-9397-08002B2CF9AE}" pid="8" name="MSIP_Label_88914ebd-7e6c-4e12-a031-a9906be2db14_Name">
    <vt:lpwstr>AMD Official Use Only-AIP 2.0</vt:lpwstr>
  </property>
  <property fmtid="{D5CDD505-2E9C-101B-9397-08002B2CF9AE}" pid="9" name="MSIP_Label_88914ebd-7e6c-4e12-a031-a9906be2db14_SiteId">
    <vt:lpwstr>3dd8961f-e488-4e60-8e11-a82d994e183d</vt:lpwstr>
  </property>
  <property fmtid="{D5CDD505-2E9C-101B-9397-08002B2CF9AE}" pid="10" name="MSIP_Label_88914ebd-7e6c-4e12-a031-a9906be2db14_ActionId">
    <vt:lpwstr>5f8f182f-de44-4797-ab56-a532faf42efd</vt:lpwstr>
  </property>
  <property fmtid="{D5CDD505-2E9C-101B-9397-08002B2CF9AE}" pid="11" name="MSIP_Label_88914ebd-7e6c-4e12-a031-a9906be2db14_ContentBits">
    <vt:lpwstr>1</vt:lpwstr>
  </property>
</Properties>
</file>